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4C97C092" w:rsidR="00192FEB" w:rsidRDefault="00664F80" w:rsidP="00192FEB">
      <w:pPr>
        <w:pStyle w:val="Documentnumber"/>
      </w:pPr>
      <w:r>
        <w:t>S</w:t>
      </w:r>
      <w:r w:rsidR="00AA70F6" w:rsidRPr="004259CB">
        <w:t>1</w:t>
      </w:r>
      <w:r w:rsidR="00496E8D" w:rsidRPr="004259CB">
        <w:t>0</w:t>
      </w:r>
      <w:r w:rsidR="00D70AFE" w:rsidRPr="004259CB">
        <w:t>10</w:t>
      </w:r>
    </w:p>
    <w:p w14:paraId="1F4C7081" w14:textId="77777777" w:rsidR="00757F9E" w:rsidRPr="00757F9E" w:rsidRDefault="00757F9E" w:rsidP="00757F9E">
      <w:pPr>
        <w:rPr>
          <w:lang w:val="en-GB"/>
        </w:rPr>
      </w:pPr>
    </w:p>
    <w:p w14:paraId="76B5E416" w14:textId="36B088EB" w:rsidR="00D74AE1" w:rsidRPr="004259CB" w:rsidRDefault="002F5E14" w:rsidP="00E270C5">
      <w:pPr>
        <w:pStyle w:val="Documentname"/>
      </w:pPr>
      <w:r>
        <w:t xml:space="preserve">Marine </w:t>
      </w:r>
      <w:r w:rsidR="00496E8D" w:rsidRPr="004259CB">
        <w:t>Aids to Navigation</w:t>
      </w:r>
      <w:r w:rsidR="00EC4025" w:rsidRPr="004259CB">
        <w:t xml:space="preserve"> Planning </w:t>
      </w:r>
      <w:r w:rsidR="00156544">
        <w:t>and</w:t>
      </w:r>
      <w:r w:rsidR="00EC4025" w:rsidRPr="004259CB">
        <w:t xml:space="preserve"> Service Requirements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47CD0A33"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36E7FAF6" w14:textId="0D7968DE" w:rsidR="00E270C5" w:rsidRPr="004259CB" w:rsidRDefault="00E270C5" w:rsidP="00E270C5">
      <w:pPr>
        <w:pStyle w:val="Editionnumber"/>
      </w:pPr>
      <w:r w:rsidRPr="004259CB">
        <w:t xml:space="preserve">Edition </w:t>
      </w:r>
      <w:del w:id="0" w:author="Jeon MinSu" w:date="2021-09-03T09:26:00Z">
        <w:r w:rsidRPr="004259CB" w:rsidDel="002E518C">
          <w:delText>1</w:delText>
        </w:r>
      </w:del>
      <w:ins w:id="1" w:author="Jeon MinSu" w:date="2021-09-03T09:26:00Z">
        <w:r w:rsidR="002E518C">
          <w:t>2</w:t>
        </w:r>
      </w:ins>
      <w:r w:rsidRPr="004259CB">
        <w:t>.0</w:t>
      </w:r>
    </w:p>
    <w:p w14:paraId="7C93824F" w14:textId="69730663" w:rsidR="00D74AE1" w:rsidRPr="004259CB" w:rsidRDefault="00BB6940" w:rsidP="00E270C5">
      <w:pPr>
        <w:pStyle w:val="Documentdate"/>
      </w:pPr>
      <w:r>
        <w:t xml:space="preserve">May </w:t>
      </w:r>
      <w:del w:id="2" w:author="Jeon MinSu" w:date="2021-09-03T09:26:00Z">
        <w:r w:rsidR="004259CB" w:rsidDel="003C04E3">
          <w:delText>2018</w:delText>
        </w:r>
      </w:del>
      <w:ins w:id="3" w:author="Jeon MinSu" w:date="2021-09-03T09:26:00Z">
        <w:r w:rsidR="003C04E3">
          <w:t>2023</w:t>
        </w:r>
      </w:ins>
    </w:p>
    <w:p w14:paraId="05466EA8" w14:textId="77777777" w:rsidR="00AA74D6" w:rsidRDefault="00AA74D6" w:rsidP="003274DB">
      <w:pPr>
        <w:rPr>
          <w:lang w:val="en-GB"/>
        </w:rPr>
        <w:sectPr w:rsidR="00AA74D6"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F5A11EC" w14:textId="77777777" w:rsidR="00AA74D6" w:rsidRDefault="00AA74D6">
      <w:pPr>
        <w:spacing w:after="200" w:line="276" w:lineRule="auto"/>
        <w:rPr>
          <w:sz w:val="22"/>
          <w:lang w:val="en-GB"/>
        </w:rPr>
      </w:pPr>
      <w:r>
        <w:lastRenderedPageBreak/>
        <w:br w:type="page"/>
      </w:r>
    </w:p>
    <w:p w14:paraId="6C74F7B6" w14:textId="4AB6BC13" w:rsidR="00AA74D6" w:rsidRPr="00C1399D" w:rsidRDefault="00AA74D6" w:rsidP="00AA74D6">
      <w:pPr>
        <w:pStyle w:val="BodyText"/>
        <w:rPr>
          <w:rFonts w:ascii="AvenirNext LT Pro Regular" w:hAnsi="AvenirNext LT Pro Regular"/>
          <w:color w:val="002060"/>
          <w:sz w:val="40"/>
          <w:szCs w:val="40"/>
        </w:rPr>
      </w:pPr>
      <w:r w:rsidRPr="00C1399D">
        <w:rPr>
          <w:rFonts w:ascii="AvenirNext LT Pro Regular" w:hAnsi="AvenirNext LT Pro Regular"/>
          <w:color w:val="002060"/>
          <w:sz w:val="40"/>
          <w:szCs w:val="40"/>
        </w:rPr>
        <w:lastRenderedPageBreak/>
        <w:t>THE GENERAL ASSEMBLY</w:t>
      </w:r>
    </w:p>
    <w:p w14:paraId="192A2A7A" w14:textId="77777777" w:rsidR="00AA74D6" w:rsidRDefault="00AA74D6" w:rsidP="00AA74D6">
      <w:pPr>
        <w:pStyle w:val="BodyText"/>
        <w:rPr>
          <w:rFonts w:ascii="AvenirNext LT Pro Regular" w:hAnsi="AvenirNext LT Pro Regular"/>
        </w:rPr>
      </w:pPr>
    </w:p>
    <w:p w14:paraId="01AC4E5C" w14:textId="77777777" w:rsidR="00AA74D6" w:rsidRDefault="00AA74D6" w:rsidP="00AA74D6">
      <w:pPr>
        <w:pStyle w:val="BodyText"/>
        <w:rPr>
          <w:rFonts w:ascii="AvenirNext LT Pro Regular" w:hAnsi="AvenirNext LT Pro Regular"/>
        </w:rPr>
      </w:pPr>
    </w:p>
    <w:p w14:paraId="5E4FF4BB" w14:textId="24EBC140" w:rsidR="00AA74D6" w:rsidRPr="00DD3CD3" w:rsidRDefault="00AA74D6" w:rsidP="00DD3CD3">
      <w:pPr>
        <w:pStyle w:val="BodyText"/>
        <w:spacing w:after="240"/>
        <w:rPr>
          <w:rFonts w:ascii="AvenirNext LT Pro Regular" w:hAnsi="AvenirNext LT Pro Regular"/>
        </w:rPr>
      </w:pPr>
      <w:r w:rsidRPr="00DD3CD3">
        <w:rPr>
          <w:rFonts w:ascii="AvenirNext LT Pro Regular" w:hAnsi="AvenirNext LT Pro Regular"/>
          <w:b/>
        </w:rPr>
        <w:t>BEARING IN MIND</w:t>
      </w:r>
      <w:r w:rsidRPr="00DD3CD3">
        <w:rPr>
          <w:rFonts w:ascii="AvenirNext LT Pro Regular" w:hAnsi="AvenirNext LT Pro Regular"/>
        </w:rPr>
        <w:t xml:space="preserve"> the provisions of the United Nations Convention on the Law of the Sea (UNCLOS) and the Convention on th</w:t>
      </w:r>
      <w:r w:rsidR="00102093">
        <w:rPr>
          <w:rFonts w:ascii="AvenirNext LT Pro Regular" w:hAnsi="AvenirNext LT Pro Regular"/>
        </w:rPr>
        <w:t>e Safety of Life at Sea (SOLAS),</w:t>
      </w:r>
    </w:p>
    <w:p w14:paraId="3C6C8E43" w14:textId="77777777" w:rsidR="00AA74D6" w:rsidRPr="00DD3CD3" w:rsidRDefault="00AA74D6" w:rsidP="00DD3CD3">
      <w:pPr>
        <w:pStyle w:val="BodyText"/>
        <w:spacing w:after="240"/>
        <w:rPr>
          <w:rFonts w:ascii="AvenirNext LT Pro Regular" w:hAnsi="AvenirNext LT Pro Regular"/>
        </w:rPr>
      </w:pPr>
      <w:r w:rsidRPr="00DD3CD3">
        <w:rPr>
          <w:rFonts w:ascii="AvenirNext LT Pro Regular" w:hAnsi="AvenirNext LT Pro Regular"/>
          <w:b/>
        </w:rPr>
        <w:t>RECOGNIZING</w:t>
      </w:r>
      <w:r w:rsidRPr="00DD3CD3">
        <w:rPr>
          <w:rFonts w:ascii="AvenirNext LT Pro Regular" w:hAnsi="AvenirNext LT Pro Regular"/>
        </w:rPr>
        <w:t xml:space="preserve"> that the aim of IALA is to foster the safe, economic and efficient movement of vessels, through improvement and harmonisation of aids to navigation world-wide,</w:t>
      </w:r>
    </w:p>
    <w:p w14:paraId="2B9A827F" w14:textId="77777777" w:rsidR="00AA74D6" w:rsidRPr="00DD3CD3" w:rsidRDefault="00AA74D6" w:rsidP="00DD3CD3">
      <w:pPr>
        <w:pStyle w:val="BodyText"/>
        <w:spacing w:after="240"/>
        <w:rPr>
          <w:rFonts w:ascii="AvenirNext LT Pro Regular" w:hAnsi="AvenirNext LT Pro Regular"/>
        </w:rPr>
      </w:pPr>
      <w:r w:rsidRPr="00DD3CD3">
        <w:rPr>
          <w:rFonts w:ascii="AvenirNext LT Pro Regular" w:hAnsi="AvenirNext LT Pro Regular"/>
          <w:b/>
        </w:rPr>
        <w:t>RECALLING</w:t>
      </w:r>
      <w:r w:rsidRPr="00DD3CD3">
        <w:rPr>
          <w:rFonts w:ascii="AvenirNext LT Pro Regular" w:hAnsi="AvenirNext LT Pro Regular"/>
        </w:rPr>
        <w:t xml:space="preserve"> </w:t>
      </w:r>
      <w:r w:rsidRPr="00482F2F">
        <w:rPr>
          <w:rFonts w:ascii="AvenirNext LT Pro Regular" w:hAnsi="AvenirNext LT Pro Regular"/>
          <w:highlight w:val="yellow"/>
          <w:rPrChange w:id="4" w:author="Capt. Phillip Day" w:date="2021-04-15T13:05:00Z">
            <w:rPr>
              <w:rFonts w:ascii="AvenirNext LT Pro Regular" w:hAnsi="AvenirNext LT Pro Regular"/>
            </w:rPr>
          </w:rPrChange>
        </w:rPr>
        <w:t xml:space="preserve">Article </w:t>
      </w:r>
      <w:commentRangeStart w:id="5"/>
      <w:r w:rsidRPr="00482F2F">
        <w:rPr>
          <w:rFonts w:ascii="AvenirNext LT Pro Regular" w:hAnsi="AvenirNext LT Pro Regular"/>
          <w:highlight w:val="yellow"/>
          <w:rPrChange w:id="6" w:author="Capt. Phillip Day" w:date="2021-04-15T13:05:00Z">
            <w:rPr>
              <w:rFonts w:ascii="AvenirNext LT Pro Regular" w:hAnsi="AvenirNext LT Pro Regular"/>
            </w:rPr>
          </w:rPrChange>
        </w:rPr>
        <w:t>7</w:t>
      </w:r>
      <w:commentRangeEnd w:id="5"/>
      <w:r w:rsidR="00482F2F">
        <w:rPr>
          <w:rStyle w:val="CommentReference"/>
          <w:lang w:val="en-US"/>
        </w:rPr>
        <w:commentReference w:id="5"/>
      </w:r>
      <w:r w:rsidRPr="00DD3CD3">
        <w:rPr>
          <w:rFonts w:ascii="AvenirNext LT Pro Regular" w:hAnsi="AvenirNext LT Pro Regular"/>
        </w:rPr>
        <w:t xml:space="preserve"> of the IALA Constitution regarding the authority, duties and functions of the General Assembly,</w:t>
      </w:r>
    </w:p>
    <w:p w14:paraId="618D1A07" w14:textId="4004325B" w:rsidR="00AA74D6" w:rsidRPr="00DD3CD3" w:rsidRDefault="00AA74D6" w:rsidP="00DD3CD3">
      <w:pPr>
        <w:pStyle w:val="BodyText"/>
        <w:spacing w:after="240"/>
        <w:rPr>
          <w:rFonts w:ascii="AvenirNext LT Pro Regular" w:hAnsi="AvenirNext LT Pro Regular"/>
        </w:rPr>
      </w:pPr>
      <w:r w:rsidRPr="00DD3CD3">
        <w:rPr>
          <w:rFonts w:ascii="AvenirNext LT Pro Regular" w:hAnsi="AvenirNext LT Pro Regular"/>
          <w:b/>
        </w:rPr>
        <w:t>RECALLING ALSO</w:t>
      </w:r>
      <w:r w:rsidR="00030CB7">
        <w:rPr>
          <w:rFonts w:ascii="AvenirNext LT Pro Regular" w:hAnsi="AvenirNext LT Pro Regular"/>
        </w:rPr>
        <w:t xml:space="preserve"> </w:t>
      </w:r>
      <w:r w:rsidR="00030CB7" w:rsidRPr="00030CB7">
        <w:rPr>
          <w:rFonts w:ascii="AvenirNext LT Pro Regular" w:hAnsi="AvenirNext LT Pro Regular"/>
          <w:lang w:val="en-US"/>
        </w:rPr>
        <w:t xml:space="preserve">that a goal of the work of IALA is that Marine Aids to Navigation are developed and harmonized through international cooperation and the provision of standards as described in the </w:t>
      </w:r>
      <w:r w:rsidR="00030CB7" w:rsidRPr="00482F2F">
        <w:rPr>
          <w:rFonts w:ascii="AvenirNext LT Pro Regular" w:hAnsi="AvenirNext LT Pro Regular"/>
          <w:highlight w:val="yellow"/>
          <w:lang w:val="en-US"/>
          <w:rPrChange w:id="7" w:author="Capt. Phillip Day" w:date="2021-04-15T13:05:00Z">
            <w:rPr>
              <w:rFonts w:ascii="AvenirNext LT Pro Regular" w:hAnsi="AvenirNext LT Pro Regular"/>
              <w:lang w:val="en-US"/>
            </w:rPr>
          </w:rPrChange>
        </w:rPr>
        <w:t xml:space="preserve">Strategic Vision for the period </w:t>
      </w:r>
      <w:r w:rsidR="00030CB7" w:rsidRPr="00482F2F">
        <w:rPr>
          <w:rFonts w:ascii="AvenirNext LT Pro Regular" w:hAnsi="AvenirNext LT Pro Regular"/>
          <w:highlight w:val="yellow"/>
          <w:lang w:val="en-US"/>
          <w:rPrChange w:id="8" w:author="Capt. Phillip Day" w:date="2021-04-15T13:04:00Z">
            <w:rPr>
              <w:rFonts w:ascii="AvenirNext LT Pro Regular" w:hAnsi="AvenirNext LT Pro Regular"/>
              <w:lang w:val="en-US"/>
            </w:rPr>
          </w:rPrChange>
        </w:rPr>
        <w:t>2018-</w:t>
      </w:r>
      <w:commentRangeStart w:id="9"/>
      <w:r w:rsidR="00030CB7" w:rsidRPr="00482F2F">
        <w:rPr>
          <w:rFonts w:ascii="AvenirNext LT Pro Regular" w:hAnsi="AvenirNext LT Pro Regular"/>
          <w:highlight w:val="yellow"/>
          <w:lang w:val="en-US"/>
          <w:rPrChange w:id="10" w:author="Capt. Phillip Day" w:date="2021-04-15T13:04:00Z">
            <w:rPr>
              <w:rFonts w:ascii="AvenirNext LT Pro Regular" w:hAnsi="AvenirNext LT Pro Regular"/>
              <w:lang w:val="en-US"/>
            </w:rPr>
          </w:rPrChange>
        </w:rPr>
        <w:t>2026</w:t>
      </w:r>
      <w:commentRangeEnd w:id="9"/>
      <w:r w:rsidR="00482F2F">
        <w:rPr>
          <w:rStyle w:val="CommentReference"/>
          <w:lang w:val="en-US"/>
        </w:rPr>
        <w:commentReference w:id="9"/>
      </w:r>
      <w:r w:rsidR="00030CB7" w:rsidRPr="00482F2F">
        <w:rPr>
          <w:rFonts w:ascii="AvenirNext LT Pro Regular" w:hAnsi="AvenirNext LT Pro Regular"/>
          <w:highlight w:val="yellow"/>
          <w:lang w:val="en-US"/>
          <w:rPrChange w:id="11" w:author="Capt. Phillip Day" w:date="2021-04-15T13:04:00Z">
            <w:rPr>
              <w:rFonts w:ascii="AvenirNext LT Pro Regular" w:hAnsi="AvenirNext LT Pro Regular"/>
              <w:lang w:val="en-US"/>
            </w:rPr>
          </w:rPrChange>
        </w:rPr>
        <w:t>,</w:t>
      </w:r>
    </w:p>
    <w:p w14:paraId="7D2C5ADA" w14:textId="036188EC" w:rsidR="00AA74D6" w:rsidRPr="00DD3CD3" w:rsidRDefault="00AA74D6" w:rsidP="00DD3CD3">
      <w:pPr>
        <w:pStyle w:val="BodyText"/>
        <w:spacing w:after="240"/>
        <w:rPr>
          <w:rFonts w:ascii="AvenirNext LT Pro Regular" w:hAnsi="AvenirNext LT Pro Regular"/>
        </w:rPr>
      </w:pPr>
      <w:r w:rsidRPr="00DD3CD3">
        <w:rPr>
          <w:rFonts w:ascii="AvenirNext LT Pro Regular" w:hAnsi="AvenirNext LT Pro Regular"/>
          <w:b/>
        </w:rPr>
        <w:t>HAVING CONSIDERED</w:t>
      </w:r>
      <w:r w:rsidRPr="00DD3CD3">
        <w:rPr>
          <w:rFonts w:ascii="AvenirNext LT Pro Regular" w:hAnsi="AvenirNext LT Pro Regular"/>
        </w:rPr>
        <w:t xml:space="preserve"> the advice of the Council</w:t>
      </w:r>
      <w:r w:rsidRPr="00DD3CD3">
        <w:rPr>
          <w:rFonts w:ascii="AvenirNext LT Pro Regular" w:hAnsi="AvenirNext LT Pro Regular"/>
          <w:i/>
        </w:rPr>
        <w:t xml:space="preserve"> </w:t>
      </w:r>
      <w:r w:rsidRPr="00DD3CD3">
        <w:rPr>
          <w:rFonts w:ascii="AvenirNext LT Pro Regular" w:hAnsi="AvenirNext LT Pro Regular"/>
        </w:rPr>
        <w:t xml:space="preserve">provided to General Assembly at its </w:t>
      </w:r>
      <w:r w:rsidR="002F5E14" w:rsidRPr="002F5E14">
        <w:rPr>
          <w:rFonts w:ascii="AvenirNext LT Pro Regular" w:hAnsi="AvenirNext LT Pro Regular"/>
        </w:rPr>
        <w:t>13th</w:t>
      </w:r>
      <w:r w:rsidRPr="00DD3CD3">
        <w:rPr>
          <w:rFonts w:ascii="AvenirNext LT Pro Regular" w:hAnsi="AvenirNext LT Pro Regular"/>
        </w:rPr>
        <w:t xml:space="preserve"> Session</w:t>
      </w:r>
      <w:r w:rsidR="00102093">
        <w:rPr>
          <w:rFonts w:ascii="AvenirNext LT Pro Regular" w:hAnsi="AvenirNext LT Pro Regular"/>
        </w:rPr>
        <w:t>,</w:t>
      </w:r>
    </w:p>
    <w:p w14:paraId="29A65502" w14:textId="6899A599" w:rsidR="00AA74D6" w:rsidRPr="00DD3CD3" w:rsidRDefault="00AA74D6" w:rsidP="00DD3CD3">
      <w:pPr>
        <w:pStyle w:val="BodyText"/>
        <w:spacing w:after="240"/>
        <w:rPr>
          <w:rFonts w:ascii="AvenirNext LT Pro Regular" w:hAnsi="AvenirNext LT Pro Regular"/>
        </w:rPr>
      </w:pPr>
      <w:r w:rsidRPr="00DD3CD3">
        <w:rPr>
          <w:rFonts w:ascii="AvenirNext LT Pro Regular" w:hAnsi="AvenirNext LT Pro Regular"/>
          <w:b/>
        </w:rPr>
        <w:t>APPROVES</w:t>
      </w:r>
      <w:r w:rsidRPr="00DD3CD3">
        <w:rPr>
          <w:rFonts w:ascii="AvenirNext LT Pro Regular" w:hAnsi="AvenirNext LT Pro Regular"/>
        </w:rPr>
        <w:t xml:space="preserve"> the</w:t>
      </w:r>
      <w:r w:rsidR="002F5E14">
        <w:rPr>
          <w:rFonts w:ascii="AvenirNext LT Pro Regular" w:hAnsi="AvenirNext LT Pro Regular"/>
          <w:i/>
        </w:rPr>
        <w:t xml:space="preserve"> </w:t>
      </w:r>
      <w:r w:rsidR="002F5E14">
        <w:rPr>
          <w:rFonts w:ascii="AvenirNext LT Pro Regular" w:hAnsi="AvenirNext LT Pro Regular"/>
        </w:rPr>
        <w:t>IALA Standard 1010 Marine Aids to Navigation Planning and Service Requirements</w:t>
      </w:r>
      <w:r w:rsidRPr="00DD3CD3">
        <w:rPr>
          <w:rFonts w:ascii="AvenirNext LT Pro Regular" w:hAnsi="AvenirNext LT Pro Regular"/>
        </w:rPr>
        <w:t>, and</w:t>
      </w:r>
    </w:p>
    <w:p w14:paraId="6D17F249" w14:textId="77777777" w:rsidR="00AA74D6" w:rsidRPr="00DD3CD3" w:rsidRDefault="00AA74D6" w:rsidP="00DD3CD3">
      <w:pPr>
        <w:pStyle w:val="BodyText"/>
        <w:spacing w:after="240"/>
        <w:rPr>
          <w:rFonts w:ascii="AvenirNext LT Pro Regular" w:hAnsi="AvenirNext LT Pro Regular"/>
        </w:rPr>
      </w:pPr>
      <w:r w:rsidRPr="00DD3CD3">
        <w:rPr>
          <w:rFonts w:ascii="AvenirNext LT Pro Regular" w:hAnsi="AvenirNext LT Pro Regular"/>
          <w:b/>
        </w:rPr>
        <w:t>INVITES</w:t>
      </w:r>
      <w:r w:rsidRPr="00DD3CD3">
        <w:rPr>
          <w:rFonts w:ascii="AvenirNext LT Pro Regular" w:hAnsi="AvenirNext LT Pro Regular"/>
        </w:rPr>
        <w:t xml:space="preserve"> Members and Marine Aids to Navigation Authorities world-wide to undertake to implement the provisions of the Standard.</w:t>
      </w:r>
    </w:p>
    <w:p w14:paraId="41FB13D3" w14:textId="0B7792C6" w:rsidR="00EB6F3C" w:rsidRPr="004259CB" w:rsidRDefault="00EB6F3C" w:rsidP="003274DB">
      <w:pPr>
        <w:rPr>
          <w:lang w:val="en-GB"/>
        </w:rPr>
        <w:sectPr w:rsidR="00EB6F3C" w:rsidRPr="004259CB" w:rsidSect="00DD3CD3">
          <w:headerReference w:type="even" r:id="rId21"/>
          <w:headerReference w:type="default" r:id="rId22"/>
          <w:headerReference w:type="first" r:id="rId23"/>
          <w:pgSz w:w="11906" w:h="16838" w:code="9"/>
          <w:pgMar w:top="567" w:right="1276" w:bottom="2495" w:left="1276" w:header="567" w:footer="567" w:gutter="0"/>
          <w:cols w:space="708"/>
          <w:titlePg/>
          <w:docGrid w:linePitch="360"/>
        </w:sectPr>
      </w:pPr>
    </w:p>
    <w:p w14:paraId="5821AD43" w14:textId="6FC0AF7E" w:rsidR="006B6BA8" w:rsidRDefault="00680F99">
      <w:pPr>
        <w:pStyle w:val="TOC1"/>
        <w:tabs>
          <w:tab w:val="left" w:pos="660"/>
        </w:tabs>
        <w:rPr>
          <w:rFonts w:eastAsiaTheme="minorEastAsia"/>
          <w:b w:val="0"/>
          <w:color w:val="auto"/>
          <w:lang w:val="fr-FR" w:eastAsia="fr-FR"/>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r w:rsidR="00EF1F90">
        <w:fldChar w:fldCharType="begin"/>
      </w:r>
      <w:r w:rsidR="00EF1F90">
        <w:instrText xml:space="preserve"> HYPERLINK \l "_Toc480449900" </w:instrText>
      </w:r>
      <w:r w:rsidR="00EF1F90">
        <w:fldChar w:fldCharType="separate"/>
      </w:r>
      <w:r w:rsidR="006B6BA8" w:rsidRPr="001F3EC6">
        <w:rPr>
          <w:rStyle w:val="Hyperlink"/>
        </w:rPr>
        <w:t>1.</w:t>
      </w:r>
      <w:r w:rsidR="006B6BA8">
        <w:rPr>
          <w:rFonts w:eastAsiaTheme="minorEastAsia"/>
          <w:b w:val="0"/>
          <w:color w:val="auto"/>
          <w:lang w:val="fr-FR" w:eastAsia="fr-FR"/>
        </w:rPr>
        <w:tab/>
      </w:r>
      <w:r w:rsidR="006B6BA8" w:rsidRPr="001F3EC6">
        <w:rPr>
          <w:rStyle w:val="Hyperlink"/>
        </w:rPr>
        <w:t>INTRODUCTION</w:t>
      </w:r>
      <w:r w:rsidR="006B6BA8">
        <w:rPr>
          <w:webHidden/>
        </w:rPr>
        <w:tab/>
      </w:r>
      <w:r w:rsidR="006B6BA8">
        <w:rPr>
          <w:webHidden/>
        </w:rPr>
        <w:fldChar w:fldCharType="begin"/>
      </w:r>
      <w:r w:rsidR="006B6BA8">
        <w:rPr>
          <w:webHidden/>
        </w:rPr>
        <w:instrText xml:space="preserve"> PAGEREF _Toc480449900 \h </w:instrText>
      </w:r>
      <w:r w:rsidR="006B6BA8">
        <w:rPr>
          <w:webHidden/>
        </w:rPr>
      </w:r>
      <w:r w:rsidR="006B6BA8">
        <w:rPr>
          <w:webHidden/>
        </w:rPr>
        <w:fldChar w:fldCharType="separate"/>
      </w:r>
      <w:ins w:id="12" w:author="Jeon MinSu" w:date="2021-09-03T11:07:00Z">
        <w:r w:rsidR="000D601F">
          <w:rPr>
            <w:webHidden/>
          </w:rPr>
          <w:t>5</w:t>
        </w:r>
      </w:ins>
      <w:del w:id="13" w:author="Jeon MinSu" w:date="2021-09-03T11:07:00Z">
        <w:r w:rsidR="00C1399D" w:rsidDel="000D601F">
          <w:rPr>
            <w:webHidden/>
          </w:rPr>
          <w:delText>5</w:delText>
        </w:r>
      </w:del>
      <w:r w:rsidR="006B6BA8">
        <w:rPr>
          <w:webHidden/>
        </w:rPr>
        <w:fldChar w:fldCharType="end"/>
      </w:r>
      <w:r w:rsidR="00EF1F90">
        <w:fldChar w:fldCharType="end"/>
      </w:r>
    </w:p>
    <w:p w14:paraId="1F00C2BA" w14:textId="5AA4844C" w:rsidR="006B6BA8" w:rsidRDefault="00EF1F90">
      <w:pPr>
        <w:pStyle w:val="TOC1"/>
        <w:tabs>
          <w:tab w:val="left" w:pos="660"/>
        </w:tabs>
        <w:rPr>
          <w:rFonts w:eastAsiaTheme="minorEastAsia"/>
          <w:b w:val="0"/>
          <w:color w:val="auto"/>
          <w:lang w:val="fr-FR" w:eastAsia="fr-FR"/>
        </w:rPr>
      </w:pPr>
      <w:r>
        <w:fldChar w:fldCharType="begin"/>
      </w:r>
      <w:r>
        <w:instrText xml:space="preserve"> HYPERLINK \l "_Toc480449901" </w:instrText>
      </w:r>
      <w:r>
        <w:fldChar w:fldCharType="separate"/>
      </w:r>
      <w:r w:rsidR="006B6BA8" w:rsidRPr="001F3EC6">
        <w:rPr>
          <w:rStyle w:val="Hyperlink"/>
        </w:rPr>
        <w:t>2.</w:t>
      </w:r>
      <w:r w:rsidR="006B6BA8">
        <w:rPr>
          <w:rFonts w:eastAsiaTheme="minorEastAsia"/>
          <w:b w:val="0"/>
          <w:color w:val="auto"/>
          <w:lang w:val="fr-FR" w:eastAsia="fr-FR"/>
        </w:rPr>
        <w:tab/>
      </w:r>
      <w:r w:rsidR="006B6BA8" w:rsidRPr="001F3EC6">
        <w:rPr>
          <w:rStyle w:val="Hyperlink"/>
        </w:rPr>
        <w:t>PURPOSE</w:t>
      </w:r>
      <w:r w:rsidR="006B6BA8">
        <w:rPr>
          <w:webHidden/>
        </w:rPr>
        <w:tab/>
      </w:r>
      <w:r w:rsidR="006B6BA8">
        <w:rPr>
          <w:webHidden/>
        </w:rPr>
        <w:fldChar w:fldCharType="begin"/>
      </w:r>
      <w:r w:rsidR="006B6BA8">
        <w:rPr>
          <w:webHidden/>
        </w:rPr>
        <w:instrText xml:space="preserve"> PAGEREF _Toc480449901 \h </w:instrText>
      </w:r>
      <w:r w:rsidR="006B6BA8">
        <w:rPr>
          <w:webHidden/>
        </w:rPr>
      </w:r>
      <w:r w:rsidR="006B6BA8">
        <w:rPr>
          <w:webHidden/>
        </w:rPr>
        <w:fldChar w:fldCharType="separate"/>
      </w:r>
      <w:ins w:id="14" w:author="Jeon MinSu" w:date="2021-09-03T11:07:00Z">
        <w:r w:rsidR="000D601F">
          <w:rPr>
            <w:webHidden/>
          </w:rPr>
          <w:t>5</w:t>
        </w:r>
      </w:ins>
      <w:del w:id="15" w:author="Jeon MinSu" w:date="2021-09-03T11:07:00Z">
        <w:r w:rsidR="00C1399D" w:rsidDel="000D601F">
          <w:rPr>
            <w:webHidden/>
          </w:rPr>
          <w:delText>5</w:delText>
        </w:r>
      </w:del>
      <w:r w:rsidR="006B6BA8">
        <w:rPr>
          <w:webHidden/>
        </w:rPr>
        <w:fldChar w:fldCharType="end"/>
      </w:r>
      <w:r>
        <w:fldChar w:fldCharType="end"/>
      </w:r>
    </w:p>
    <w:p w14:paraId="7B3B15CF" w14:textId="28DED759" w:rsidR="006B6BA8" w:rsidRDefault="00EF1F90">
      <w:pPr>
        <w:pStyle w:val="TOC1"/>
        <w:tabs>
          <w:tab w:val="left" w:pos="660"/>
        </w:tabs>
        <w:rPr>
          <w:rFonts w:eastAsiaTheme="minorEastAsia"/>
          <w:b w:val="0"/>
          <w:color w:val="auto"/>
          <w:lang w:val="fr-FR" w:eastAsia="fr-FR"/>
        </w:rPr>
      </w:pPr>
      <w:r>
        <w:fldChar w:fldCharType="begin"/>
      </w:r>
      <w:r>
        <w:instrText xml:space="preserve"> HYPERLINK \l "_Toc480449902" </w:instrText>
      </w:r>
      <w:r>
        <w:fldChar w:fldCharType="separate"/>
      </w:r>
      <w:r w:rsidR="006B6BA8" w:rsidRPr="001F3EC6">
        <w:rPr>
          <w:rStyle w:val="Hyperlink"/>
        </w:rPr>
        <w:t>3.</w:t>
      </w:r>
      <w:r w:rsidR="006B6BA8">
        <w:rPr>
          <w:rFonts w:eastAsiaTheme="minorEastAsia"/>
          <w:b w:val="0"/>
          <w:color w:val="auto"/>
          <w:lang w:val="fr-FR" w:eastAsia="fr-FR"/>
        </w:rPr>
        <w:tab/>
      </w:r>
      <w:r w:rsidR="006B6BA8" w:rsidRPr="001F3EC6">
        <w:rPr>
          <w:rStyle w:val="Hyperlink"/>
        </w:rPr>
        <w:t>APPLICATION</w:t>
      </w:r>
      <w:r w:rsidR="006B6BA8">
        <w:rPr>
          <w:webHidden/>
        </w:rPr>
        <w:tab/>
      </w:r>
      <w:r w:rsidR="006B6BA8">
        <w:rPr>
          <w:webHidden/>
        </w:rPr>
        <w:fldChar w:fldCharType="begin"/>
      </w:r>
      <w:r w:rsidR="006B6BA8">
        <w:rPr>
          <w:webHidden/>
        </w:rPr>
        <w:instrText xml:space="preserve"> PAGEREF _Toc480449902 \h </w:instrText>
      </w:r>
      <w:r w:rsidR="006B6BA8">
        <w:rPr>
          <w:webHidden/>
        </w:rPr>
      </w:r>
      <w:r w:rsidR="006B6BA8">
        <w:rPr>
          <w:webHidden/>
        </w:rPr>
        <w:fldChar w:fldCharType="separate"/>
      </w:r>
      <w:ins w:id="16" w:author="Jeon MinSu" w:date="2021-09-03T11:07:00Z">
        <w:r w:rsidR="000D601F">
          <w:rPr>
            <w:webHidden/>
          </w:rPr>
          <w:t>5</w:t>
        </w:r>
      </w:ins>
      <w:del w:id="17" w:author="Jeon MinSu" w:date="2021-09-03T11:07:00Z">
        <w:r w:rsidR="00C1399D" w:rsidDel="000D601F">
          <w:rPr>
            <w:webHidden/>
          </w:rPr>
          <w:delText>5</w:delText>
        </w:r>
      </w:del>
      <w:r w:rsidR="006B6BA8">
        <w:rPr>
          <w:webHidden/>
        </w:rPr>
        <w:fldChar w:fldCharType="end"/>
      </w:r>
      <w:r>
        <w:fldChar w:fldCharType="end"/>
      </w:r>
    </w:p>
    <w:p w14:paraId="24C0A7E7" w14:textId="580A4F74" w:rsidR="006B6BA8" w:rsidRDefault="00EF1F90">
      <w:pPr>
        <w:pStyle w:val="TOC1"/>
        <w:tabs>
          <w:tab w:val="left" w:pos="660"/>
        </w:tabs>
        <w:rPr>
          <w:rFonts w:eastAsiaTheme="minorEastAsia"/>
          <w:b w:val="0"/>
          <w:color w:val="auto"/>
          <w:lang w:val="fr-FR" w:eastAsia="fr-FR"/>
        </w:rPr>
      </w:pPr>
      <w:r>
        <w:fldChar w:fldCharType="begin"/>
      </w:r>
      <w:r>
        <w:instrText xml:space="preserve"> HYPERLINK \l "_Toc480449903" </w:instrText>
      </w:r>
      <w:r>
        <w:fldChar w:fldCharType="separate"/>
      </w:r>
      <w:r w:rsidR="006B6BA8" w:rsidRPr="001F3EC6">
        <w:rPr>
          <w:rStyle w:val="Hyperlink"/>
        </w:rPr>
        <w:t>4.</w:t>
      </w:r>
      <w:r w:rsidR="006B6BA8">
        <w:rPr>
          <w:rFonts w:eastAsiaTheme="minorEastAsia"/>
          <w:b w:val="0"/>
          <w:color w:val="auto"/>
          <w:lang w:val="fr-FR" w:eastAsia="fr-FR"/>
        </w:rPr>
        <w:tab/>
      </w:r>
      <w:r w:rsidR="006B6BA8" w:rsidRPr="001F3EC6">
        <w:rPr>
          <w:rStyle w:val="Hyperlink"/>
        </w:rPr>
        <w:t>SCOPE</w:t>
      </w:r>
      <w:r w:rsidR="006B6BA8">
        <w:rPr>
          <w:webHidden/>
        </w:rPr>
        <w:tab/>
      </w:r>
      <w:r w:rsidR="006B6BA8">
        <w:rPr>
          <w:webHidden/>
        </w:rPr>
        <w:fldChar w:fldCharType="begin"/>
      </w:r>
      <w:r w:rsidR="006B6BA8">
        <w:rPr>
          <w:webHidden/>
        </w:rPr>
        <w:instrText xml:space="preserve"> PAGEREF _Toc480449903 \h </w:instrText>
      </w:r>
      <w:r w:rsidR="006B6BA8">
        <w:rPr>
          <w:webHidden/>
        </w:rPr>
      </w:r>
      <w:r w:rsidR="006B6BA8">
        <w:rPr>
          <w:webHidden/>
        </w:rPr>
        <w:fldChar w:fldCharType="separate"/>
      </w:r>
      <w:ins w:id="18" w:author="Jeon MinSu" w:date="2021-09-03T11:07:00Z">
        <w:r w:rsidR="000D601F">
          <w:rPr>
            <w:webHidden/>
          </w:rPr>
          <w:t>5</w:t>
        </w:r>
      </w:ins>
      <w:del w:id="19" w:author="Jeon MinSu" w:date="2021-09-03T11:07:00Z">
        <w:r w:rsidR="00C1399D" w:rsidDel="000D601F">
          <w:rPr>
            <w:webHidden/>
          </w:rPr>
          <w:delText>5</w:delText>
        </w:r>
      </w:del>
      <w:r w:rsidR="006B6BA8">
        <w:rPr>
          <w:webHidden/>
        </w:rPr>
        <w:fldChar w:fldCharType="end"/>
      </w:r>
      <w:r>
        <w:fldChar w:fldCharType="end"/>
      </w:r>
    </w:p>
    <w:p w14:paraId="0DF60C95" w14:textId="209716A2" w:rsidR="006B6BA8" w:rsidRDefault="00EF1F90">
      <w:pPr>
        <w:pStyle w:val="TOC1"/>
        <w:tabs>
          <w:tab w:val="left" w:pos="660"/>
        </w:tabs>
        <w:rPr>
          <w:rFonts w:eastAsiaTheme="minorEastAsia"/>
          <w:b w:val="0"/>
          <w:color w:val="auto"/>
          <w:lang w:val="fr-FR" w:eastAsia="fr-FR"/>
        </w:rPr>
      </w:pPr>
      <w:r>
        <w:fldChar w:fldCharType="begin"/>
      </w:r>
      <w:r>
        <w:instrText xml:space="preserve"> HYPERLINK \l "_Toc480449904" </w:instrText>
      </w:r>
      <w:r>
        <w:fldChar w:fldCharType="separate"/>
      </w:r>
      <w:r w:rsidR="006B6BA8" w:rsidRPr="001F3EC6">
        <w:rPr>
          <w:rStyle w:val="Hyperlink"/>
        </w:rPr>
        <w:t>5.</w:t>
      </w:r>
      <w:r w:rsidR="006B6BA8">
        <w:rPr>
          <w:rFonts w:eastAsiaTheme="minorEastAsia"/>
          <w:b w:val="0"/>
          <w:color w:val="auto"/>
          <w:lang w:val="fr-FR" w:eastAsia="fr-FR"/>
        </w:rPr>
        <w:tab/>
      </w:r>
      <w:r w:rsidR="006B6BA8" w:rsidRPr="001F3EC6">
        <w:rPr>
          <w:rStyle w:val="Hyperlink"/>
        </w:rPr>
        <w:t>REFERENCED DOCUMENTS</w:t>
      </w:r>
      <w:r w:rsidR="006B6BA8">
        <w:rPr>
          <w:webHidden/>
        </w:rPr>
        <w:tab/>
      </w:r>
      <w:r w:rsidR="006B6BA8">
        <w:rPr>
          <w:webHidden/>
        </w:rPr>
        <w:fldChar w:fldCharType="begin"/>
      </w:r>
      <w:r w:rsidR="006B6BA8">
        <w:rPr>
          <w:webHidden/>
        </w:rPr>
        <w:instrText xml:space="preserve"> PAGEREF _Toc480449904 \h </w:instrText>
      </w:r>
      <w:r w:rsidR="006B6BA8">
        <w:rPr>
          <w:webHidden/>
        </w:rPr>
      </w:r>
      <w:r w:rsidR="006B6BA8">
        <w:rPr>
          <w:webHidden/>
        </w:rPr>
        <w:fldChar w:fldCharType="separate"/>
      </w:r>
      <w:ins w:id="20" w:author="Jeon MinSu" w:date="2021-09-03T11:07:00Z">
        <w:r w:rsidR="000D601F">
          <w:rPr>
            <w:webHidden/>
          </w:rPr>
          <w:t>6</w:t>
        </w:r>
      </w:ins>
      <w:del w:id="21" w:author="Jeon MinSu" w:date="2021-09-03T11:07:00Z">
        <w:r w:rsidR="00C1399D" w:rsidDel="000D601F">
          <w:rPr>
            <w:webHidden/>
          </w:rPr>
          <w:delText>6</w:delText>
        </w:r>
      </w:del>
      <w:r w:rsidR="006B6BA8">
        <w:rPr>
          <w:webHidden/>
        </w:rPr>
        <w:fldChar w:fldCharType="end"/>
      </w:r>
      <w:r>
        <w:fldChar w:fldCharType="end"/>
      </w:r>
    </w:p>
    <w:p w14:paraId="334D646E" w14:textId="017F74D0" w:rsidR="006B6BA8" w:rsidRDefault="00EF1F90">
      <w:pPr>
        <w:pStyle w:val="TOC1"/>
        <w:tabs>
          <w:tab w:val="left" w:pos="660"/>
        </w:tabs>
        <w:rPr>
          <w:rFonts w:eastAsiaTheme="minorEastAsia"/>
          <w:b w:val="0"/>
          <w:color w:val="auto"/>
          <w:lang w:val="fr-FR" w:eastAsia="fr-FR"/>
        </w:rPr>
      </w:pPr>
      <w:r>
        <w:fldChar w:fldCharType="begin"/>
      </w:r>
      <w:r>
        <w:instrText xml:space="preserve"> HYPERLINK \l "_Toc480449905" </w:instrText>
      </w:r>
      <w:r>
        <w:fldChar w:fldCharType="separate"/>
      </w:r>
      <w:r w:rsidR="006B6BA8" w:rsidRPr="001F3EC6">
        <w:rPr>
          <w:rStyle w:val="Hyperlink"/>
        </w:rPr>
        <w:t>6.</w:t>
      </w:r>
      <w:r w:rsidR="006B6BA8">
        <w:rPr>
          <w:rFonts w:eastAsiaTheme="minorEastAsia"/>
          <w:b w:val="0"/>
          <w:color w:val="auto"/>
          <w:lang w:val="fr-FR" w:eastAsia="fr-FR"/>
        </w:rPr>
        <w:tab/>
      </w:r>
      <w:r w:rsidR="006B6BA8" w:rsidRPr="001F3EC6">
        <w:rPr>
          <w:rStyle w:val="Hyperlink"/>
        </w:rPr>
        <w:t>SUPPLEMENTARY ELEMENTS</w:t>
      </w:r>
      <w:r w:rsidR="006B6BA8">
        <w:rPr>
          <w:webHidden/>
        </w:rPr>
        <w:tab/>
      </w:r>
      <w:r w:rsidR="006B6BA8">
        <w:rPr>
          <w:webHidden/>
        </w:rPr>
        <w:fldChar w:fldCharType="begin"/>
      </w:r>
      <w:r w:rsidR="006B6BA8">
        <w:rPr>
          <w:webHidden/>
        </w:rPr>
        <w:instrText xml:space="preserve"> PAGEREF _Toc480449905 \h </w:instrText>
      </w:r>
      <w:r w:rsidR="006B6BA8">
        <w:rPr>
          <w:webHidden/>
        </w:rPr>
      </w:r>
      <w:r w:rsidR="006B6BA8">
        <w:rPr>
          <w:webHidden/>
        </w:rPr>
        <w:fldChar w:fldCharType="separate"/>
      </w:r>
      <w:ins w:id="22" w:author="Jeon MinSu" w:date="2021-09-03T11:07:00Z">
        <w:r w:rsidR="000D601F">
          <w:rPr>
            <w:webHidden/>
          </w:rPr>
          <w:t>7</w:t>
        </w:r>
      </w:ins>
      <w:del w:id="23" w:author="Jeon MinSu" w:date="2021-09-03T11:07:00Z">
        <w:r w:rsidR="00C1399D" w:rsidDel="000D601F">
          <w:rPr>
            <w:webHidden/>
          </w:rPr>
          <w:delText>7</w:delText>
        </w:r>
      </w:del>
      <w:r w:rsidR="006B6BA8">
        <w:rPr>
          <w:webHidden/>
        </w:rPr>
        <w:fldChar w:fldCharType="end"/>
      </w:r>
      <w:r>
        <w:fldChar w:fldCharType="end"/>
      </w:r>
    </w:p>
    <w:p w14:paraId="3B12A18F" w14:textId="4C224716" w:rsidR="006B6BA8" w:rsidRDefault="00EF1F90">
      <w:pPr>
        <w:pStyle w:val="TOC1"/>
        <w:tabs>
          <w:tab w:val="left" w:pos="660"/>
        </w:tabs>
        <w:rPr>
          <w:rFonts w:eastAsiaTheme="minorEastAsia"/>
          <w:b w:val="0"/>
          <w:color w:val="auto"/>
          <w:lang w:val="fr-FR" w:eastAsia="fr-FR"/>
        </w:rPr>
      </w:pPr>
      <w:r>
        <w:fldChar w:fldCharType="begin"/>
      </w:r>
      <w:r>
        <w:instrText xml:space="preserve"> HYPERLINK \l "_Toc480449906" </w:instrText>
      </w:r>
      <w:r>
        <w:fldChar w:fldCharType="separate"/>
      </w:r>
      <w:r w:rsidR="006B6BA8" w:rsidRPr="001F3EC6">
        <w:rPr>
          <w:rStyle w:val="Hyperlink"/>
        </w:rPr>
        <w:t>7.</w:t>
      </w:r>
      <w:r w:rsidR="006B6BA8">
        <w:rPr>
          <w:rFonts w:eastAsiaTheme="minorEastAsia"/>
          <w:b w:val="0"/>
          <w:color w:val="auto"/>
          <w:lang w:val="fr-FR" w:eastAsia="fr-FR"/>
        </w:rPr>
        <w:tab/>
      </w:r>
      <w:r w:rsidR="006B6BA8" w:rsidRPr="001F3EC6">
        <w:rPr>
          <w:rStyle w:val="Hyperlink"/>
        </w:rPr>
        <w:t>ADOPTION OF AND AMENDMENT OF STANDARDS</w:t>
      </w:r>
      <w:r w:rsidR="006B6BA8">
        <w:rPr>
          <w:webHidden/>
        </w:rPr>
        <w:tab/>
      </w:r>
      <w:r w:rsidR="006B6BA8">
        <w:rPr>
          <w:webHidden/>
        </w:rPr>
        <w:fldChar w:fldCharType="begin"/>
      </w:r>
      <w:r w:rsidR="006B6BA8">
        <w:rPr>
          <w:webHidden/>
        </w:rPr>
        <w:instrText xml:space="preserve"> PAGEREF _Toc480449906 \h </w:instrText>
      </w:r>
      <w:r w:rsidR="006B6BA8">
        <w:rPr>
          <w:webHidden/>
        </w:rPr>
      </w:r>
      <w:r w:rsidR="006B6BA8">
        <w:rPr>
          <w:webHidden/>
        </w:rPr>
        <w:fldChar w:fldCharType="separate"/>
      </w:r>
      <w:ins w:id="24" w:author="Jeon MinSu" w:date="2021-09-03T11:07:00Z">
        <w:r w:rsidR="000D601F">
          <w:rPr>
            <w:webHidden/>
          </w:rPr>
          <w:t>7</w:t>
        </w:r>
      </w:ins>
      <w:del w:id="25" w:author="Jeon MinSu" w:date="2021-09-03T11:07:00Z">
        <w:r w:rsidR="00C1399D" w:rsidDel="000D601F">
          <w:rPr>
            <w:webHidden/>
          </w:rPr>
          <w:delText>7</w:delText>
        </w:r>
      </w:del>
      <w:r w:rsidR="006B6BA8">
        <w:rPr>
          <w:webHidden/>
        </w:rPr>
        <w:fldChar w:fldCharType="end"/>
      </w:r>
      <w:r>
        <w:fldChar w:fldCharType="end"/>
      </w:r>
    </w:p>
    <w:p w14:paraId="54CCBD5F" w14:textId="6306C6B9" w:rsidR="006B6BA8" w:rsidRDefault="00EF1F90">
      <w:pPr>
        <w:pStyle w:val="TOC1"/>
        <w:tabs>
          <w:tab w:val="left" w:pos="660"/>
        </w:tabs>
        <w:rPr>
          <w:rFonts w:eastAsiaTheme="minorEastAsia"/>
          <w:b w:val="0"/>
          <w:color w:val="auto"/>
          <w:lang w:val="fr-FR" w:eastAsia="fr-FR"/>
        </w:rPr>
      </w:pPr>
      <w:r>
        <w:fldChar w:fldCharType="begin"/>
      </w:r>
      <w:r>
        <w:instrText xml:space="preserve"> HYPERLINK \l "_Toc480449907" </w:instrText>
      </w:r>
      <w:r>
        <w:fldChar w:fldCharType="separate"/>
      </w:r>
      <w:r w:rsidR="006B6BA8" w:rsidRPr="001F3EC6">
        <w:rPr>
          <w:rStyle w:val="Hyperlink"/>
        </w:rPr>
        <w:t>8.</w:t>
      </w:r>
      <w:r w:rsidR="006B6BA8">
        <w:rPr>
          <w:rFonts w:eastAsiaTheme="minorEastAsia"/>
          <w:b w:val="0"/>
          <w:color w:val="auto"/>
          <w:lang w:val="fr-FR" w:eastAsia="fr-FR"/>
        </w:rPr>
        <w:tab/>
      </w:r>
      <w:r w:rsidR="006B6BA8" w:rsidRPr="001F3EC6">
        <w:rPr>
          <w:rStyle w:val="Hyperlink"/>
        </w:rPr>
        <w:t>DOCUMENT HISTORY</w:t>
      </w:r>
      <w:r w:rsidR="006B6BA8">
        <w:rPr>
          <w:webHidden/>
        </w:rPr>
        <w:tab/>
      </w:r>
      <w:r w:rsidR="006B6BA8">
        <w:rPr>
          <w:webHidden/>
        </w:rPr>
        <w:fldChar w:fldCharType="begin"/>
      </w:r>
      <w:r w:rsidR="006B6BA8">
        <w:rPr>
          <w:webHidden/>
        </w:rPr>
        <w:instrText xml:space="preserve"> PAGEREF _Toc480449907 \h </w:instrText>
      </w:r>
      <w:r w:rsidR="006B6BA8">
        <w:rPr>
          <w:webHidden/>
        </w:rPr>
      </w:r>
      <w:r w:rsidR="006B6BA8">
        <w:rPr>
          <w:webHidden/>
        </w:rPr>
        <w:fldChar w:fldCharType="separate"/>
      </w:r>
      <w:ins w:id="26" w:author="Jeon MinSu" w:date="2021-09-03T11:07:00Z">
        <w:r w:rsidR="000D601F">
          <w:rPr>
            <w:webHidden/>
          </w:rPr>
          <w:t>7</w:t>
        </w:r>
      </w:ins>
      <w:del w:id="27" w:author="Jeon MinSu" w:date="2021-09-03T11:07:00Z">
        <w:r w:rsidR="00C1399D" w:rsidDel="000D601F">
          <w:rPr>
            <w:webHidden/>
          </w:rPr>
          <w:delText>7</w:delText>
        </w:r>
      </w:del>
      <w:r w:rsidR="006B6BA8">
        <w:rPr>
          <w:webHidden/>
        </w:rPr>
        <w:fldChar w:fldCharType="end"/>
      </w:r>
      <w:r>
        <w:fldChar w:fldCharType="end"/>
      </w:r>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24"/>
          <w:headerReference w:type="default" r:id="rId25"/>
          <w:footerReference w:type="default" r:id="rId26"/>
          <w:headerReference w:type="first" r:id="rId27"/>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5CCB248A" w14:textId="77777777" w:rsidR="00AA74D6" w:rsidRDefault="00AA74D6" w:rsidP="00DD3CD3">
      <w:pPr>
        <w:pStyle w:val="Heading1"/>
        <w:tabs>
          <w:tab w:val="clear" w:pos="0"/>
        </w:tabs>
        <w:spacing w:before="0"/>
        <w:ind w:left="0" w:firstLine="0"/>
        <w:rPr>
          <w:caps w:val="0"/>
        </w:rPr>
      </w:pPr>
      <w:bookmarkStart w:id="28" w:name="_Toc480449900"/>
      <w:bookmarkStart w:id="29" w:name="_Toc432687596"/>
      <w:bookmarkStart w:id="30" w:name="_Toc464033443"/>
      <w:bookmarkStart w:id="31" w:name="_Toc464136438"/>
      <w:r w:rsidRPr="00DD3CD3">
        <w:rPr>
          <w:caps w:val="0"/>
        </w:rPr>
        <w:t>INTRODUCTION</w:t>
      </w:r>
      <w:bookmarkEnd w:id="28"/>
    </w:p>
    <w:p w14:paraId="721076F8" w14:textId="77777777" w:rsidR="00AA74D6" w:rsidRPr="00DD3CD3" w:rsidRDefault="00AA74D6" w:rsidP="00DD3CD3">
      <w:pPr>
        <w:pStyle w:val="Heading1separatationline"/>
      </w:pPr>
    </w:p>
    <w:p w14:paraId="784599B9" w14:textId="77777777" w:rsidR="00AA74D6" w:rsidRPr="006B6BA8" w:rsidRDefault="00AA74D6" w:rsidP="006B6BA8">
      <w:pPr>
        <w:pStyle w:val="BodyText"/>
      </w:pPr>
      <w:r w:rsidRPr="006B6BA8">
        <w:t xml:space="preserve">The International Association of Marine Aids to Navigation and Lighthouse Authorities (IALA) is a specialized organization for world-wide improvement and harmonization of Marine Aids to Navigation. </w:t>
      </w:r>
    </w:p>
    <w:p w14:paraId="21273503" w14:textId="77777777" w:rsidR="00AA74D6" w:rsidRPr="006B6BA8" w:rsidRDefault="00AA74D6" w:rsidP="006B6BA8">
      <w:pPr>
        <w:pStyle w:val="BodyText"/>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78296FA8" w14:textId="59207EAB" w:rsidR="00AA74D6" w:rsidRPr="00536858" w:rsidRDefault="00B82617" w:rsidP="00AA74D6">
      <w:pPr>
        <w:pStyle w:val="BodyText"/>
      </w:pPr>
      <w:r>
        <w:t>IALA publishes S</w:t>
      </w:r>
      <w:r w:rsidR="00AA74D6" w:rsidRPr="00536858">
        <w:t>tandards, Recommendations, and Guidelines</w:t>
      </w:r>
      <w:r w:rsidR="00AA74D6">
        <w:t>,</w:t>
      </w:r>
      <w:r w:rsidR="00AA74D6" w:rsidRPr="00536858">
        <w:t xml:space="preserv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AA74D6" w:rsidRPr="007A2634" w14:paraId="14A01F13" w14:textId="77777777" w:rsidTr="003B18F3">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68AD6961" w14:textId="77777777" w:rsidR="00AA74D6" w:rsidRPr="00536858" w:rsidRDefault="00AA74D6" w:rsidP="003B18F3">
            <w:pPr>
              <w:pStyle w:val="BodyText"/>
            </w:pPr>
            <w:r w:rsidRPr="00536858">
              <w:t>Document</w:t>
            </w:r>
          </w:p>
        </w:tc>
        <w:tc>
          <w:tcPr>
            <w:tcW w:w="6972" w:type="dxa"/>
            <w:shd w:val="clear" w:color="auto" w:fill="6BC4FF" w:themeFill="accent1" w:themeFillTint="66"/>
          </w:tcPr>
          <w:p w14:paraId="5FB09710" w14:textId="77777777" w:rsidR="00AA74D6" w:rsidRPr="00536858" w:rsidRDefault="00AA74D6" w:rsidP="003B18F3">
            <w:pPr>
              <w:pStyle w:val="BodyText"/>
              <w:cnfStyle w:val="000000100000" w:firstRow="0" w:lastRow="0" w:firstColumn="0" w:lastColumn="0" w:oddVBand="0" w:evenVBand="0" w:oddHBand="1" w:evenHBand="0" w:firstRowFirstColumn="0" w:firstRowLastColumn="0" w:lastRowFirstColumn="0" w:lastRowLastColumn="0"/>
              <w:rPr>
                <w:b/>
              </w:rPr>
            </w:pPr>
            <w:r w:rsidRPr="00536858">
              <w:rPr>
                <w:b/>
              </w:rPr>
              <w:t>Definition</w:t>
            </w:r>
          </w:p>
        </w:tc>
      </w:tr>
      <w:tr w:rsidR="00AA74D6" w:rsidRPr="00A6461C" w14:paraId="605BB4D3" w14:textId="77777777" w:rsidTr="003B18F3">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5DD4E2B5" w14:textId="127ACABB" w:rsidR="00AA74D6" w:rsidRPr="00536858" w:rsidRDefault="00B9486E" w:rsidP="003B18F3">
            <w:pPr>
              <w:pStyle w:val="BodyText"/>
            </w:pPr>
            <w:r>
              <w:t>IALA Standard</w:t>
            </w:r>
          </w:p>
        </w:tc>
        <w:tc>
          <w:tcPr>
            <w:tcW w:w="6972" w:type="dxa"/>
          </w:tcPr>
          <w:p w14:paraId="4B0A2C8B" w14:textId="5468DDA8" w:rsidR="00AA74D6" w:rsidRPr="00536858" w:rsidRDefault="00B9486E" w:rsidP="00B9486E">
            <w:pPr>
              <w:pStyle w:val="BodyText"/>
              <w:cnfStyle w:val="000000010000" w:firstRow="0" w:lastRow="0" w:firstColumn="0" w:lastColumn="0" w:oddVBand="0" w:evenVBand="0" w:oddHBand="0" w:evenHBand="1" w:firstRowFirstColumn="0" w:firstRowLastColumn="0" w:lastRowFirstColumn="0" w:lastRowLastColumn="0"/>
            </w:pPr>
            <w:r>
              <w:t>An IALA Standard</w:t>
            </w:r>
            <w:r w:rsidR="00AA74D6" w:rsidRPr="00536858">
              <w:t xml:space="preserve"> </w:t>
            </w:r>
            <w:r>
              <w:t>is</w:t>
            </w:r>
            <w:r w:rsidR="00AA74D6" w:rsidRPr="00536858">
              <w:t xml:space="preserve"> a </w:t>
            </w:r>
            <w:r>
              <w:t xml:space="preserve">part of a </w:t>
            </w:r>
            <w:r w:rsidR="00AA74D6" w:rsidRPr="00536858">
              <w:t xml:space="preserve">framework, </w:t>
            </w:r>
            <w:r>
              <w:t xml:space="preserve">the </w:t>
            </w:r>
            <w:r w:rsidR="00AA74D6" w:rsidRPr="00536858">
              <w:t xml:space="preserve">implementation of which by </w:t>
            </w:r>
            <w:r>
              <w:t>all coastal states will harmonis</w:t>
            </w:r>
            <w:r w:rsidR="0036232A">
              <w:t>e Marine A</w:t>
            </w:r>
            <w:r w:rsidR="00AA74D6" w:rsidRPr="00536858">
              <w:t>ids</w:t>
            </w:r>
            <w:r w:rsidR="0036232A">
              <w:t xml:space="preserve"> to N</w:t>
            </w:r>
            <w:r w:rsidR="00AA74D6" w:rsidRPr="00536858">
              <w:t>avigation worldwide. IALA standards cover technology and services and are non-mandatory.</w:t>
            </w:r>
          </w:p>
        </w:tc>
      </w:tr>
      <w:tr w:rsidR="00AA74D6" w:rsidRPr="00A6461C" w14:paraId="0FA89BAC" w14:textId="77777777" w:rsidTr="003B18F3">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934E4CF" w14:textId="65892A10" w:rsidR="00AA74D6" w:rsidRPr="00536858" w:rsidRDefault="00B9486E" w:rsidP="003B18F3">
            <w:pPr>
              <w:pStyle w:val="BodyText"/>
            </w:pPr>
            <w:r>
              <w:t>IALA Recommendation</w:t>
            </w:r>
          </w:p>
        </w:tc>
        <w:tc>
          <w:tcPr>
            <w:tcW w:w="6972" w:type="dxa"/>
          </w:tcPr>
          <w:p w14:paraId="3D3AB117" w14:textId="44B1F869" w:rsidR="00AA74D6" w:rsidRPr="00536858" w:rsidRDefault="00B82617" w:rsidP="00B82617">
            <w:pPr>
              <w:pStyle w:val="BodyText"/>
              <w:cnfStyle w:val="000000100000" w:firstRow="0" w:lastRow="0" w:firstColumn="0" w:lastColumn="0" w:oddVBand="0" w:evenVBand="0" w:oddHBand="1" w:evenHBand="0" w:firstRowFirstColumn="0" w:firstRowLastColumn="0" w:lastRowFirstColumn="0" w:lastRowLastColumn="0"/>
            </w:pPr>
            <w:r>
              <w:t xml:space="preserve">An </w:t>
            </w:r>
            <w:r w:rsidR="00F923FA">
              <w:t>IALA Recommendation</w:t>
            </w:r>
            <w:r>
              <w:t xml:space="preserve"> specifies</w:t>
            </w:r>
            <w:r w:rsidR="00AA74D6" w:rsidRPr="00536858">
              <w:t xml:space="preserve"> what practices shall be carried out </w:t>
            </w:r>
            <w:r w:rsidR="00AA74D6" w:rsidRPr="00B82617">
              <w:t xml:space="preserve">in order to comply with </w:t>
            </w:r>
            <w:r>
              <w:t>that</w:t>
            </w:r>
            <w:r w:rsidR="00AA74D6" w:rsidRPr="00B82617">
              <w:t xml:space="preserve"> Recommendation</w:t>
            </w:r>
            <w:r w:rsidR="00AA74D6" w:rsidRPr="00536858">
              <w:t>, and may be referenced, in full or in part, in an IALA Standard.</w:t>
            </w:r>
          </w:p>
        </w:tc>
      </w:tr>
      <w:tr w:rsidR="00AA74D6" w:rsidRPr="00A6461C" w14:paraId="6533A044" w14:textId="77777777" w:rsidTr="003B18F3">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5268C091" w14:textId="081C3A0E" w:rsidR="00AA74D6" w:rsidRPr="00536858" w:rsidRDefault="00B9486E" w:rsidP="003B18F3">
            <w:pPr>
              <w:pStyle w:val="BodyText"/>
            </w:pPr>
            <w:r>
              <w:t>IALA Guideline</w:t>
            </w:r>
          </w:p>
        </w:tc>
        <w:tc>
          <w:tcPr>
            <w:tcW w:w="6972" w:type="dxa"/>
          </w:tcPr>
          <w:p w14:paraId="17B06587" w14:textId="67FB425E" w:rsidR="00AA74D6" w:rsidRPr="00536858" w:rsidRDefault="00F923FA" w:rsidP="003B18F3">
            <w:pPr>
              <w:pStyle w:val="BodyText"/>
              <w:cnfStyle w:val="000000010000" w:firstRow="0" w:lastRow="0" w:firstColumn="0" w:lastColumn="0" w:oddVBand="0" w:evenVBand="0" w:oddHBand="0" w:evenHBand="1" w:firstRowFirstColumn="0" w:firstRowLastColumn="0" w:lastRowFirstColumn="0" w:lastRowLastColumn="0"/>
            </w:pPr>
            <w:r>
              <w:t>An IALA Guideline</w:t>
            </w:r>
            <w:r w:rsidR="00AA74D6" w:rsidRPr="00536858">
              <w:t xml:space="preserve"> describe</w:t>
            </w:r>
            <w:r>
              <w:t>s</w:t>
            </w:r>
            <w:r w:rsidR="00AA74D6" w:rsidRPr="00536858">
              <w:t xml:space="preserve"> how to implement practices normally specified in a Recommendation.</w:t>
            </w:r>
          </w:p>
        </w:tc>
      </w:tr>
    </w:tbl>
    <w:p w14:paraId="089841B3" w14:textId="77777777" w:rsidR="00AA74D6" w:rsidRPr="00536858" w:rsidRDefault="00AA74D6" w:rsidP="00AA74D6">
      <w:pPr>
        <w:pStyle w:val="BodyText"/>
      </w:pPr>
    </w:p>
    <w:p w14:paraId="0A5BC2A4" w14:textId="5B3959C1" w:rsidR="004259CB" w:rsidRPr="004259CB" w:rsidRDefault="004259CB" w:rsidP="004259CB">
      <w:pPr>
        <w:pStyle w:val="Heading1"/>
        <w:tabs>
          <w:tab w:val="clear" w:pos="0"/>
        </w:tabs>
        <w:spacing w:before="0"/>
        <w:ind w:left="0" w:firstLine="0"/>
        <w:rPr>
          <w:caps w:val="0"/>
        </w:rPr>
      </w:pPr>
      <w:bookmarkStart w:id="32" w:name="_Toc464033444"/>
      <w:bookmarkStart w:id="33" w:name="_Toc464136439"/>
      <w:bookmarkStart w:id="34" w:name="_Toc480449901"/>
      <w:bookmarkEnd w:id="29"/>
      <w:bookmarkEnd w:id="30"/>
      <w:bookmarkEnd w:id="31"/>
      <w:r w:rsidRPr="004259CB">
        <w:rPr>
          <w:caps w:val="0"/>
        </w:rPr>
        <w:t>PURPOSE</w:t>
      </w:r>
      <w:bookmarkEnd w:id="32"/>
      <w:bookmarkEnd w:id="33"/>
      <w:bookmarkEnd w:id="34"/>
    </w:p>
    <w:p w14:paraId="7D46D1E9" w14:textId="77777777" w:rsidR="004259CB" w:rsidRPr="004259CB" w:rsidRDefault="004259CB" w:rsidP="004259CB">
      <w:pPr>
        <w:pStyle w:val="Sparationtitre1"/>
        <w:rPr>
          <w:lang w:val="en-GB"/>
        </w:rPr>
      </w:pPr>
    </w:p>
    <w:p w14:paraId="20EFCAA9" w14:textId="36B1AD45" w:rsidR="004259CB" w:rsidRPr="004259CB" w:rsidRDefault="004259CB" w:rsidP="004259CB">
      <w:pPr>
        <w:pStyle w:val="BodyText"/>
      </w:pPr>
      <w:r w:rsidRPr="00482F2F">
        <w:rPr>
          <w:highlight w:val="yellow"/>
          <w:rPrChange w:id="35" w:author="Capt. Phillip Day" w:date="2021-04-15T13:06:00Z">
            <w:rPr/>
          </w:rPrChange>
        </w:rPr>
        <w:t>The IALA Stra</w:t>
      </w:r>
      <w:r w:rsidR="00F311E0" w:rsidRPr="00482F2F">
        <w:rPr>
          <w:highlight w:val="yellow"/>
          <w:rPrChange w:id="36" w:author="Capt. Phillip Day" w:date="2021-04-15T13:06:00Z">
            <w:rPr/>
          </w:rPrChange>
        </w:rPr>
        <w:t>tegic Vision for the period 2018</w:t>
      </w:r>
      <w:r w:rsidRPr="00482F2F">
        <w:rPr>
          <w:highlight w:val="yellow"/>
          <w:rPrChange w:id="37" w:author="Capt. Phillip Day" w:date="2021-04-15T13:06:00Z">
            <w:rPr/>
          </w:rPrChange>
        </w:rPr>
        <w:t>-2026</w:t>
      </w:r>
      <w:r w:rsidRPr="004259CB">
        <w:t xml:space="preserve">, </w:t>
      </w:r>
      <w:r w:rsidR="00F311E0">
        <w:t xml:space="preserve">approved by the General Assembly </w:t>
      </w:r>
      <w:r w:rsidR="00F311E0" w:rsidRPr="00482F2F">
        <w:rPr>
          <w:highlight w:val="yellow"/>
          <w:rPrChange w:id="38" w:author="Capt. Phillip Day" w:date="2021-04-15T13:06:00Z">
            <w:rPr/>
          </w:rPrChange>
        </w:rPr>
        <w:t xml:space="preserve">in </w:t>
      </w:r>
      <w:commentRangeStart w:id="39"/>
      <w:r w:rsidR="00F311E0" w:rsidRPr="00482F2F">
        <w:rPr>
          <w:highlight w:val="yellow"/>
          <w:rPrChange w:id="40" w:author="Capt. Phillip Day" w:date="2021-04-15T13:06:00Z">
            <w:rPr/>
          </w:rPrChange>
        </w:rPr>
        <w:t>2018</w:t>
      </w:r>
      <w:commentRangeEnd w:id="39"/>
      <w:r w:rsidR="00482F2F">
        <w:rPr>
          <w:rStyle w:val="CommentReference"/>
          <w:lang w:val="en-US"/>
        </w:rPr>
        <w:commentReference w:id="39"/>
      </w:r>
      <w:r w:rsidRPr="004259CB">
        <w:t xml:space="preserve">, </w:t>
      </w:r>
      <w:r w:rsidR="00AB0D6E">
        <w:t xml:space="preserve">includes </w:t>
      </w:r>
      <w:r w:rsidR="00CA2C3D">
        <w:t>the</w:t>
      </w:r>
      <w:r w:rsidRPr="004259CB">
        <w:t xml:space="preserve"> Goal to </w:t>
      </w:r>
      <w:r w:rsidR="00621203">
        <w:t>ensure that</w:t>
      </w:r>
    </w:p>
    <w:p w14:paraId="3C014E5E" w14:textId="2D81728B" w:rsidR="004259CB" w:rsidRPr="004259CB" w:rsidRDefault="00621203" w:rsidP="004259CB">
      <w:pPr>
        <w:pStyle w:val="BodyText"/>
        <w:ind w:left="567"/>
      </w:pPr>
      <w:r>
        <w:t xml:space="preserve">“Marine </w:t>
      </w:r>
      <w:r w:rsidR="004F5C66">
        <w:t>A</w:t>
      </w:r>
      <w:r w:rsidR="004259CB" w:rsidRPr="004259CB">
        <w:t>ids to</w:t>
      </w:r>
      <w:r w:rsidR="004F5C66">
        <w:t xml:space="preserve"> N</w:t>
      </w:r>
      <w:r w:rsidR="004259CB" w:rsidRPr="004259CB">
        <w:t xml:space="preserve">avigation </w:t>
      </w:r>
      <w:r>
        <w:t xml:space="preserve">are </w:t>
      </w:r>
      <w:r w:rsidR="00156544">
        <w:t xml:space="preserve">developed and </w:t>
      </w:r>
      <w:r>
        <w:t>harmonis</w:t>
      </w:r>
      <w:r w:rsidR="004259CB" w:rsidRPr="004259CB">
        <w:t>ed through international cooperation and the provision of standards.”</w:t>
      </w:r>
    </w:p>
    <w:p w14:paraId="3854151E" w14:textId="472B3B12" w:rsidR="004259CB" w:rsidRPr="004259CB" w:rsidRDefault="004259CB" w:rsidP="004259CB">
      <w:pPr>
        <w:pStyle w:val="BodyText"/>
      </w:pPr>
      <w:r w:rsidRPr="004259CB">
        <w:t xml:space="preserve">IALA Standards are suitable for direct citation by States in the interest of an efficient and harmonised global network of </w:t>
      </w:r>
      <w:r w:rsidR="00CC53D4">
        <w:t>Marine Aids to Navigation</w:t>
      </w:r>
      <w:r w:rsidRPr="004259CB">
        <w:t xml:space="preserve"> and services.</w:t>
      </w:r>
    </w:p>
    <w:p w14:paraId="0CBAFCBD" w14:textId="0D09B547" w:rsidR="004259CB" w:rsidRPr="004259CB" w:rsidRDefault="004259CB" w:rsidP="004259CB">
      <w:pPr>
        <w:pStyle w:val="Heading1"/>
        <w:tabs>
          <w:tab w:val="clear" w:pos="0"/>
        </w:tabs>
        <w:spacing w:before="0"/>
        <w:ind w:left="0" w:firstLine="0"/>
        <w:rPr>
          <w:caps w:val="0"/>
        </w:rPr>
      </w:pPr>
      <w:bookmarkStart w:id="41" w:name="_Toc455587602"/>
      <w:bookmarkStart w:id="42" w:name="_Toc455589134"/>
      <w:bookmarkStart w:id="43" w:name="_Toc464033445"/>
      <w:bookmarkStart w:id="44" w:name="_Toc464136440"/>
      <w:bookmarkStart w:id="45" w:name="_Toc480449902"/>
      <w:bookmarkStart w:id="46" w:name="_Toc432687597"/>
      <w:bookmarkEnd w:id="41"/>
      <w:bookmarkEnd w:id="42"/>
      <w:r w:rsidRPr="004259CB">
        <w:rPr>
          <w:caps w:val="0"/>
        </w:rPr>
        <w:t>APPLICATION</w:t>
      </w:r>
      <w:bookmarkEnd w:id="43"/>
      <w:bookmarkEnd w:id="44"/>
      <w:bookmarkEnd w:id="45"/>
    </w:p>
    <w:p w14:paraId="7C7E9428" w14:textId="77777777" w:rsidR="004259CB" w:rsidRPr="004259CB" w:rsidRDefault="004259CB" w:rsidP="004259CB">
      <w:pPr>
        <w:pStyle w:val="Sparationtitre1"/>
        <w:rPr>
          <w:lang w:val="en-GB"/>
        </w:rPr>
      </w:pPr>
    </w:p>
    <w:p w14:paraId="5FA34C7A" w14:textId="1017BDC2" w:rsidR="004259CB" w:rsidRPr="004259CB" w:rsidRDefault="004259CB" w:rsidP="004259CB">
      <w:pPr>
        <w:pStyle w:val="BodyText"/>
      </w:pPr>
      <w:r w:rsidRPr="004259CB">
        <w:t xml:space="preserve">This Standard is suitable for implementation by all </w:t>
      </w:r>
      <w:r w:rsidR="00CC53D4">
        <w:t>Marine Aids to Navigation</w:t>
      </w:r>
      <w:r w:rsidRPr="004259CB">
        <w:t xml:space="preserve"> authorities.</w:t>
      </w:r>
    </w:p>
    <w:p w14:paraId="16B9C3A2" w14:textId="4E07D271" w:rsidR="004259CB" w:rsidRPr="004259CB" w:rsidRDefault="004259CB" w:rsidP="004259CB">
      <w:pPr>
        <w:pStyle w:val="Heading1"/>
        <w:tabs>
          <w:tab w:val="clear" w:pos="0"/>
        </w:tabs>
        <w:spacing w:before="0"/>
        <w:ind w:left="0" w:firstLine="0"/>
        <w:rPr>
          <w:caps w:val="0"/>
        </w:rPr>
      </w:pPr>
      <w:bookmarkStart w:id="47" w:name="_Toc464033446"/>
      <w:bookmarkStart w:id="48" w:name="_Toc464136441"/>
      <w:bookmarkStart w:id="49" w:name="_Toc480449903"/>
      <w:r w:rsidRPr="004259CB">
        <w:rPr>
          <w:caps w:val="0"/>
        </w:rPr>
        <w:t>SCOPE</w:t>
      </w:r>
      <w:bookmarkEnd w:id="46"/>
      <w:bookmarkEnd w:id="47"/>
      <w:bookmarkEnd w:id="48"/>
      <w:bookmarkEnd w:id="49"/>
    </w:p>
    <w:p w14:paraId="6F92D31F" w14:textId="77777777" w:rsidR="004259CB" w:rsidRPr="004259CB" w:rsidRDefault="004259CB" w:rsidP="004259CB">
      <w:pPr>
        <w:pStyle w:val="Sparationtitre1"/>
        <w:rPr>
          <w:lang w:val="en-GB"/>
        </w:rPr>
      </w:pPr>
    </w:p>
    <w:p w14:paraId="7CEBD959" w14:textId="1FF2EC6E" w:rsidR="004259CB" w:rsidRPr="004259CB" w:rsidRDefault="004259CB" w:rsidP="004259CB">
      <w:pPr>
        <w:pStyle w:val="BodyText"/>
      </w:pPr>
      <w:r w:rsidRPr="004259CB">
        <w:t xml:space="preserve">IALA Standards may contain </w:t>
      </w:r>
      <w:r w:rsidR="0015314F">
        <w:t>normative</w:t>
      </w:r>
      <w:r w:rsidRPr="004259CB">
        <w:t xml:space="preserve"> and </w:t>
      </w:r>
      <w:r w:rsidR="0015314F">
        <w:t>informative</w:t>
      </w:r>
      <w:r w:rsidRPr="004259CB">
        <w:t xml:space="preserve"> provisions.</w:t>
      </w:r>
    </w:p>
    <w:p w14:paraId="14AB05F0" w14:textId="1E329274" w:rsidR="004259CB" w:rsidRPr="004259CB" w:rsidRDefault="0015314F" w:rsidP="004259CB">
      <w:pPr>
        <w:pStyle w:val="BodyText"/>
      </w:pPr>
      <w:r>
        <w:t>Normative</w:t>
      </w:r>
      <w:r w:rsidR="004259CB" w:rsidRPr="004259CB">
        <w:t xml:space="preserve"> provisions are those with which it is necessary to conform in order to claim compliance </w:t>
      </w:r>
      <w:r>
        <w:t>to</w:t>
      </w:r>
      <w:r w:rsidR="004259CB" w:rsidRPr="004259CB">
        <w:t xml:space="preserve"> the Standard.</w:t>
      </w:r>
    </w:p>
    <w:p w14:paraId="6BAC2A13" w14:textId="27096B15" w:rsidR="004259CB" w:rsidRPr="004259CB" w:rsidRDefault="0015314F" w:rsidP="004259CB">
      <w:pPr>
        <w:pStyle w:val="BodyText"/>
      </w:pPr>
      <w:r>
        <w:t>Informative</w:t>
      </w:r>
      <w:r w:rsidR="004259CB" w:rsidRPr="004259CB">
        <w:t xml:space="preserve"> provisions are those which specify additional desirable practices but with which it is not necessary to conform in order to claim compliance </w:t>
      </w:r>
      <w:r>
        <w:t>to</w:t>
      </w:r>
      <w:r w:rsidR="004259CB" w:rsidRPr="004259CB">
        <w:t xml:space="preserve"> the Standard.</w:t>
      </w:r>
    </w:p>
    <w:p w14:paraId="46D71A95" w14:textId="028A184B" w:rsidR="004259CB" w:rsidRPr="004259CB" w:rsidRDefault="004259CB" w:rsidP="004259CB">
      <w:pPr>
        <w:pStyle w:val="BodyText"/>
      </w:pPr>
      <w:r w:rsidRPr="004259CB">
        <w:t xml:space="preserve">This Standard references </w:t>
      </w:r>
      <w:r w:rsidR="00362536">
        <w:t>n</w:t>
      </w:r>
      <w:r w:rsidRPr="004259CB">
        <w:t xml:space="preserve">ormative and </w:t>
      </w:r>
      <w:r w:rsidR="00362536">
        <w:t>i</w:t>
      </w:r>
      <w:r w:rsidRPr="004259CB">
        <w:t>nformative provisions, detailed in the listed IALA Recommendations, covering the following scope.</w:t>
      </w:r>
    </w:p>
    <w:p w14:paraId="45239B2C" w14:textId="343AEE47" w:rsidR="004259CB" w:rsidRPr="004259CB" w:rsidRDefault="004259CB" w:rsidP="004259CB">
      <w:pPr>
        <w:pStyle w:val="Bullet1"/>
      </w:pPr>
      <w:r w:rsidRPr="004259CB">
        <w:t xml:space="preserve">Obligations and regulatory </w:t>
      </w:r>
      <w:commentRangeStart w:id="50"/>
      <w:r w:rsidRPr="004259CB">
        <w:t>compliance</w:t>
      </w:r>
      <w:commentRangeEnd w:id="50"/>
      <w:r w:rsidR="00482F2F">
        <w:rPr>
          <w:rStyle w:val="CommentReference"/>
          <w:color w:val="auto"/>
          <w:lang w:val="en-US"/>
        </w:rPr>
        <w:commentReference w:id="50"/>
      </w:r>
    </w:p>
    <w:p w14:paraId="0204C70C" w14:textId="044F4126" w:rsidR="004259CB" w:rsidRPr="004259CB" w:rsidRDefault="00AE7FC4" w:rsidP="004259CB">
      <w:pPr>
        <w:pStyle w:val="Bullet1"/>
      </w:pPr>
      <w:r>
        <w:lastRenderedPageBreak/>
        <w:t>Marine Aids to N</w:t>
      </w:r>
      <w:r w:rsidR="004259CB" w:rsidRPr="004259CB">
        <w:t xml:space="preserve">avigation planning </w:t>
      </w:r>
    </w:p>
    <w:p w14:paraId="0C54C598" w14:textId="0F22C0E3" w:rsidR="004259CB" w:rsidRPr="004259CB" w:rsidRDefault="004259CB" w:rsidP="004259CB">
      <w:pPr>
        <w:pStyle w:val="Bullet1"/>
      </w:pPr>
      <w:r w:rsidRPr="004259CB">
        <w:t xml:space="preserve">Virtual </w:t>
      </w:r>
      <w:commentRangeStart w:id="51"/>
      <w:r w:rsidRPr="004259CB">
        <w:t>marking</w:t>
      </w:r>
      <w:commentRangeEnd w:id="51"/>
      <w:r w:rsidR="00482F2F">
        <w:rPr>
          <w:rStyle w:val="CommentReference"/>
          <w:color w:val="auto"/>
          <w:lang w:val="en-US"/>
        </w:rPr>
        <w:commentReference w:id="51"/>
      </w:r>
    </w:p>
    <w:p w14:paraId="2B2D0E79" w14:textId="4DF64097" w:rsidR="004259CB" w:rsidRPr="004259CB" w:rsidRDefault="0015314F" w:rsidP="004259CB">
      <w:pPr>
        <w:pStyle w:val="Bullet1"/>
      </w:pPr>
      <w:r>
        <w:t>Levels of service</w:t>
      </w:r>
    </w:p>
    <w:p w14:paraId="7A90EF8B" w14:textId="23D4244A" w:rsidR="004259CB" w:rsidRPr="004259CB" w:rsidRDefault="004259CB" w:rsidP="004259CB">
      <w:pPr>
        <w:pStyle w:val="Bullet1"/>
      </w:pPr>
      <w:r w:rsidRPr="004259CB">
        <w:t>Risk management</w:t>
      </w:r>
    </w:p>
    <w:p w14:paraId="0597A8CD" w14:textId="695EE001" w:rsidR="004259CB" w:rsidRPr="00BE0675" w:rsidRDefault="0015314F" w:rsidP="004259CB">
      <w:pPr>
        <w:pStyle w:val="Bullet1"/>
      </w:pPr>
      <w:r>
        <w:t>Quality m</w:t>
      </w:r>
      <w:r w:rsidR="004259CB" w:rsidRPr="004259CB">
        <w:t>anagement</w:t>
      </w:r>
    </w:p>
    <w:p w14:paraId="26337B12" w14:textId="2C89075D" w:rsidR="004259CB" w:rsidRPr="004259CB" w:rsidRDefault="004259CB" w:rsidP="004259CB">
      <w:pPr>
        <w:pStyle w:val="Heading1"/>
        <w:tabs>
          <w:tab w:val="clear" w:pos="0"/>
        </w:tabs>
        <w:spacing w:before="0"/>
        <w:ind w:left="0" w:firstLine="0"/>
        <w:rPr>
          <w:caps w:val="0"/>
        </w:rPr>
      </w:pPr>
      <w:bookmarkStart w:id="52" w:name="_Toc455587604"/>
      <w:bookmarkStart w:id="53" w:name="_Toc455589136"/>
      <w:bookmarkStart w:id="54" w:name="_Toc432687599"/>
      <w:bookmarkStart w:id="55" w:name="_Toc464033447"/>
      <w:bookmarkStart w:id="56" w:name="_Toc464136442"/>
      <w:bookmarkStart w:id="57" w:name="_Toc480449904"/>
      <w:bookmarkEnd w:id="52"/>
      <w:bookmarkEnd w:id="53"/>
      <w:r w:rsidRPr="004259CB">
        <w:rPr>
          <w:caps w:val="0"/>
        </w:rPr>
        <w:t>REFERENCED DOCUMENT</w:t>
      </w:r>
      <w:r w:rsidR="00757F9E" w:rsidRPr="004259CB">
        <w:rPr>
          <w:caps w:val="0"/>
        </w:rPr>
        <w:t>S</w:t>
      </w:r>
      <w:bookmarkEnd w:id="54"/>
      <w:bookmarkEnd w:id="55"/>
      <w:bookmarkEnd w:id="56"/>
      <w:bookmarkEnd w:id="57"/>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4962186A" w14:textId="499098AB" w:rsidR="005B7365" w:rsidRPr="004259CB" w:rsidRDefault="005B7365" w:rsidP="005B7365">
      <w:pPr>
        <w:pStyle w:val="BodyText"/>
      </w:pPr>
      <w:bookmarkStart w:id="58" w:name="_Toc455589139"/>
      <w:bookmarkEnd w:id="58"/>
      <w:r w:rsidRPr="004259CB">
        <w:t xml:space="preserve">In this Standard the word ‘shall’ is used to </w:t>
      </w:r>
      <w:r>
        <w:t>indicate</w:t>
      </w:r>
      <w:r w:rsidRPr="004259CB">
        <w:t xml:space="preserve"> that a provision is </w:t>
      </w:r>
      <w:r w:rsidR="0015314F">
        <w:t>normative</w:t>
      </w:r>
      <w:r w:rsidRPr="004259CB">
        <w:t xml:space="preserve"> and is to be followed in order to comply with the </w:t>
      </w:r>
      <w:r w:rsidR="002F4802">
        <w:t>S</w:t>
      </w:r>
      <w:r w:rsidRPr="004259CB">
        <w:t xml:space="preserve">tandard.  The word ‘should’ introduces </w:t>
      </w:r>
      <w:r w:rsidR="0015314F">
        <w:t>informative</w:t>
      </w:r>
      <w:r w:rsidRPr="004259CB">
        <w:t xml:space="preserve"> provisions.</w:t>
      </w:r>
    </w:p>
    <w:p w14:paraId="398CA937" w14:textId="70FBDBC3" w:rsidR="004259CB" w:rsidRPr="004259CB" w:rsidRDefault="004259CB" w:rsidP="004259CB">
      <w:pPr>
        <w:pStyle w:val="Textedesaisie"/>
        <w:rPr>
          <w:lang w:val="en-GB"/>
        </w:rPr>
      </w:pPr>
      <w:r w:rsidRPr="004259CB">
        <w:rPr>
          <w:lang w:val="en-GB"/>
        </w:rPr>
        <w:t xml:space="preserve">The following Recommendations are </w:t>
      </w:r>
      <w:r w:rsidR="00362536">
        <w:rPr>
          <w:b/>
          <w:lang w:val="en-GB"/>
        </w:rPr>
        <w:t>n</w:t>
      </w:r>
      <w:r w:rsidRPr="004259CB">
        <w:rPr>
          <w:b/>
          <w:lang w:val="en-GB"/>
        </w:rPr>
        <w:t>ormative</w:t>
      </w:r>
      <w:r w:rsidRPr="004259CB">
        <w:rPr>
          <w:lang w:val="en-GB"/>
        </w:rPr>
        <w:t xml:space="preserve"> provisions, and </w:t>
      </w:r>
      <w:r w:rsidRPr="007D719D">
        <w:rPr>
          <w:b/>
          <w:lang w:val="en-GB"/>
        </w:rPr>
        <w:t>shall</w:t>
      </w:r>
      <w:r w:rsidRPr="004259CB">
        <w:rPr>
          <w:lang w:val="en-GB"/>
        </w:rPr>
        <w:t xml:space="preserve"> be observed if compliance </w:t>
      </w:r>
      <w:r w:rsidR="0015314F">
        <w:rPr>
          <w:lang w:val="en-GB"/>
        </w:rPr>
        <w:t>to</w:t>
      </w:r>
      <w:r w:rsidRPr="004259CB">
        <w:rPr>
          <w:lang w:val="en-GB"/>
        </w:rPr>
        <w:t xml:space="preserve"> this Standard is claimed.</w:t>
      </w:r>
    </w:p>
    <w:p w14:paraId="64447506" w14:textId="77777777" w:rsidR="004259CB" w:rsidRPr="004259CB" w:rsidRDefault="004259CB" w:rsidP="004259CB">
      <w:pPr>
        <w:pStyle w:val="Textedesaisie"/>
        <w:rPr>
          <w:lang w:val="en-GB"/>
        </w:rPr>
      </w:pPr>
    </w:p>
    <w:tbl>
      <w:tblPr>
        <w:tblStyle w:val="TableGrid"/>
        <w:tblW w:w="0" w:type="auto"/>
        <w:jc w:val="center"/>
        <w:tblLayout w:type="fixed"/>
        <w:tblLook w:val="04A0" w:firstRow="1" w:lastRow="0" w:firstColumn="1" w:lastColumn="0" w:noHBand="0" w:noVBand="1"/>
      </w:tblPr>
      <w:tblGrid>
        <w:gridCol w:w="2526"/>
        <w:gridCol w:w="1781"/>
        <w:gridCol w:w="5440"/>
      </w:tblGrid>
      <w:tr w:rsidR="004259CB" w:rsidRPr="004259CB" w14:paraId="0C5F35C5" w14:textId="77777777" w:rsidTr="00DD3CD3">
        <w:trPr>
          <w:jc w:val="center"/>
        </w:trPr>
        <w:tc>
          <w:tcPr>
            <w:tcW w:w="2526"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1781"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5440"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4259CB" w:rsidRPr="004259CB" w14:paraId="33B31986" w14:textId="77777777" w:rsidTr="00DD3CD3">
        <w:trPr>
          <w:jc w:val="center"/>
        </w:trPr>
        <w:tc>
          <w:tcPr>
            <w:tcW w:w="2526" w:type="dxa"/>
            <w:vMerge w:val="restart"/>
          </w:tcPr>
          <w:p w14:paraId="3B9E8D26" w14:textId="77777777" w:rsidR="004259CB" w:rsidRPr="004259CB" w:rsidRDefault="004259CB" w:rsidP="00BA0EEF">
            <w:pPr>
              <w:spacing w:before="120" w:after="120"/>
              <w:rPr>
                <w:b/>
                <w:sz w:val="22"/>
                <w:lang w:val="en-GB"/>
              </w:rPr>
            </w:pPr>
            <w:r w:rsidRPr="004259CB">
              <w:rPr>
                <w:b/>
                <w:sz w:val="22"/>
                <w:lang w:val="en-GB"/>
              </w:rPr>
              <w:t>Obligations and regulatory compliance</w:t>
            </w:r>
          </w:p>
        </w:tc>
        <w:tc>
          <w:tcPr>
            <w:tcW w:w="1781" w:type="dxa"/>
          </w:tcPr>
          <w:p w14:paraId="4C99C8B0" w14:textId="49FBEA9B" w:rsidR="004259CB" w:rsidRPr="004259CB" w:rsidRDefault="004324A8" w:rsidP="00BA0EEF">
            <w:pPr>
              <w:spacing w:before="120" w:after="120"/>
              <w:rPr>
                <w:sz w:val="22"/>
                <w:lang w:val="en-GB"/>
              </w:rPr>
            </w:pPr>
            <w:ins w:id="59" w:author="Jeon MinSu" w:date="2021-09-03T11:19:00Z">
              <w:r>
                <w:rPr>
                  <w:sz w:val="22"/>
                  <w:lang w:val="en-GB"/>
                </w:rPr>
                <w:t>R</w:t>
              </w:r>
              <w:r w:rsidR="003A7808">
                <w:rPr>
                  <w:sz w:val="22"/>
                  <w:lang w:val="en-GB"/>
                </w:rPr>
                <w:t>1021</w:t>
              </w:r>
            </w:ins>
          </w:p>
        </w:tc>
        <w:tc>
          <w:tcPr>
            <w:tcW w:w="5440" w:type="dxa"/>
          </w:tcPr>
          <w:p w14:paraId="42B4F8A1" w14:textId="17389887" w:rsidR="004259CB" w:rsidRPr="004259CB" w:rsidRDefault="003A7808" w:rsidP="00BA0EEF">
            <w:pPr>
              <w:spacing w:before="120" w:after="120"/>
              <w:rPr>
                <w:sz w:val="22"/>
                <w:lang w:val="en-GB"/>
              </w:rPr>
            </w:pPr>
            <w:ins w:id="60" w:author="Jeon MinSu" w:date="2021-09-03T11:19:00Z">
              <w:r>
                <w:rPr>
                  <w:sz w:val="22"/>
                  <w:lang w:val="en-GB"/>
                </w:rPr>
                <w:t>Marine Aids to Navigation awareness for mariners</w:t>
              </w:r>
            </w:ins>
          </w:p>
        </w:tc>
      </w:tr>
      <w:tr w:rsidR="004259CB" w:rsidRPr="004259CB" w14:paraId="32B9B492" w14:textId="77777777" w:rsidTr="00DD3CD3">
        <w:trPr>
          <w:jc w:val="center"/>
        </w:trPr>
        <w:tc>
          <w:tcPr>
            <w:tcW w:w="2526" w:type="dxa"/>
            <w:vMerge/>
          </w:tcPr>
          <w:p w14:paraId="78E6E5C5" w14:textId="77777777" w:rsidR="004259CB" w:rsidRPr="004259CB" w:rsidRDefault="004259CB" w:rsidP="00BA0EEF">
            <w:pPr>
              <w:spacing w:before="120" w:after="120"/>
              <w:rPr>
                <w:b/>
                <w:sz w:val="22"/>
                <w:lang w:val="en-GB"/>
              </w:rPr>
            </w:pPr>
          </w:p>
        </w:tc>
        <w:tc>
          <w:tcPr>
            <w:tcW w:w="1781" w:type="dxa"/>
          </w:tcPr>
          <w:p w14:paraId="4D09AA55" w14:textId="4F7AEE60" w:rsidR="004259CB" w:rsidRPr="004259CB" w:rsidRDefault="004259CB" w:rsidP="00BA0EEF">
            <w:pPr>
              <w:spacing w:before="120" w:after="120"/>
              <w:rPr>
                <w:sz w:val="22"/>
                <w:lang w:val="en-GB"/>
              </w:rPr>
            </w:pPr>
          </w:p>
        </w:tc>
        <w:tc>
          <w:tcPr>
            <w:tcW w:w="5440" w:type="dxa"/>
          </w:tcPr>
          <w:p w14:paraId="06D84AC9" w14:textId="3A17C60C" w:rsidR="004259CB" w:rsidRPr="004259CB" w:rsidRDefault="00482F2F" w:rsidP="00BA0EEF">
            <w:pPr>
              <w:spacing w:before="120" w:after="120"/>
              <w:rPr>
                <w:sz w:val="22"/>
                <w:lang w:val="en-GB"/>
              </w:rPr>
            </w:pPr>
            <w:commentRangeStart w:id="61"/>
            <w:commentRangeEnd w:id="61"/>
            <w:r>
              <w:rPr>
                <w:rStyle w:val="CommentReference"/>
              </w:rPr>
              <w:commentReference w:id="61"/>
            </w:r>
          </w:p>
        </w:tc>
      </w:tr>
      <w:tr w:rsidR="00B02625" w:rsidRPr="004259CB" w14:paraId="7F909ABF" w14:textId="77777777" w:rsidTr="00B02625">
        <w:trPr>
          <w:trHeight w:val="189"/>
          <w:jc w:val="center"/>
        </w:trPr>
        <w:tc>
          <w:tcPr>
            <w:tcW w:w="2526" w:type="dxa"/>
            <w:vMerge w:val="restart"/>
          </w:tcPr>
          <w:p w14:paraId="19511DAF" w14:textId="77777777" w:rsidR="00B02625" w:rsidRPr="004259CB" w:rsidRDefault="00B02625" w:rsidP="00BA0EEF">
            <w:pPr>
              <w:spacing w:before="120" w:after="120"/>
              <w:rPr>
                <w:b/>
                <w:sz w:val="22"/>
                <w:lang w:val="en-GB"/>
              </w:rPr>
            </w:pPr>
            <w:r w:rsidRPr="004259CB">
              <w:rPr>
                <w:b/>
                <w:sz w:val="22"/>
                <w:lang w:val="en-GB"/>
              </w:rPr>
              <w:t>Aids to Navigation planning</w:t>
            </w:r>
          </w:p>
        </w:tc>
        <w:tc>
          <w:tcPr>
            <w:tcW w:w="1781" w:type="dxa"/>
          </w:tcPr>
          <w:p w14:paraId="57EC717A" w14:textId="304EB55D" w:rsidR="00B02625" w:rsidRPr="004259CB" w:rsidRDefault="00B02625" w:rsidP="00BA0EEF">
            <w:pPr>
              <w:spacing w:before="120" w:after="120"/>
              <w:rPr>
                <w:sz w:val="22"/>
                <w:lang w:val="en-GB"/>
              </w:rPr>
            </w:pPr>
            <w:r w:rsidRPr="00DD3CD3">
              <w:rPr>
                <w:sz w:val="22"/>
                <w:lang w:val="en-GB"/>
              </w:rPr>
              <w:t>R1001</w:t>
            </w:r>
          </w:p>
        </w:tc>
        <w:tc>
          <w:tcPr>
            <w:tcW w:w="5440" w:type="dxa"/>
          </w:tcPr>
          <w:p w14:paraId="24CA4A49" w14:textId="56906ADB" w:rsidR="00B02625" w:rsidRPr="004259CB" w:rsidRDefault="00B02625" w:rsidP="00BA0EEF">
            <w:pPr>
              <w:spacing w:before="120" w:after="120"/>
              <w:rPr>
                <w:sz w:val="22"/>
                <w:lang w:val="en-GB"/>
              </w:rPr>
            </w:pPr>
            <w:r>
              <w:rPr>
                <w:sz w:val="22"/>
                <w:lang w:val="en-GB"/>
              </w:rPr>
              <w:t xml:space="preserve">IALA Maritime Buoyage System and other Marine Aids to Navigation </w:t>
            </w:r>
          </w:p>
        </w:tc>
      </w:tr>
      <w:tr w:rsidR="00B02625" w:rsidRPr="004259CB" w14:paraId="7D2568A7" w14:textId="77777777" w:rsidTr="00DD3CD3">
        <w:trPr>
          <w:trHeight w:val="189"/>
          <w:jc w:val="center"/>
        </w:trPr>
        <w:tc>
          <w:tcPr>
            <w:tcW w:w="2526" w:type="dxa"/>
            <w:vMerge/>
          </w:tcPr>
          <w:p w14:paraId="78402D49" w14:textId="77777777" w:rsidR="00B02625" w:rsidRPr="004259CB" w:rsidRDefault="00B02625" w:rsidP="00BA0EEF">
            <w:pPr>
              <w:spacing w:before="120" w:after="120"/>
              <w:rPr>
                <w:b/>
                <w:sz w:val="22"/>
                <w:lang w:val="en-GB"/>
              </w:rPr>
            </w:pPr>
          </w:p>
        </w:tc>
        <w:tc>
          <w:tcPr>
            <w:tcW w:w="1781" w:type="dxa"/>
          </w:tcPr>
          <w:p w14:paraId="51164946" w14:textId="52EAA82B" w:rsidR="00B02625" w:rsidRDefault="00B02625" w:rsidP="00857D03">
            <w:pPr>
              <w:spacing w:before="120" w:after="120"/>
              <w:rPr>
                <w:sz w:val="22"/>
                <w:lang w:val="en-GB"/>
              </w:rPr>
            </w:pPr>
            <w:del w:id="62" w:author="Jeon MinSu" w:date="2021-09-03T11:06:00Z">
              <w:r w:rsidRPr="004259CB" w:rsidDel="006745BF">
                <w:rPr>
                  <w:sz w:val="22"/>
                  <w:lang w:val="en-GB"/>
                </w:rPr>
                <w:delText>E-</w:delText>
              </w:r>
            </w:del>
            <w:ins w:id="63" w:author="Jeon MinSu" w:date="2021-09-03T11:06:00Z">
              <w:r w:rsidR="006745BF">
                <w:rPr>
                  <w:sz w:val="22"/>
                  <w:lang w:val="en-GB"/>
                </w:rPr>
                <w:t>R0</w:t>
              </w:r>
            </w:ins>
            <w:r w:rsidRPr="004259CB">
              <w:rPr>
                <w:sz w:val="22"/>
                <w:lang w:val="en-GB"/>
              </w:rPr>
              <w:t>111</w:t>
            </w:r>
          </w:p>
        </w:tc>
        <w:tc>
          <w:tcPr>
            <w:tcW w:w="5440" w:type="dxa"/>
          </w:tcPr>
          <w:p w14:paraId="5F05D0BA" w14:textId="12E7949B" w:rsidR="00B02625" w:rsidRPr="004259CB" w:rsidRDefault="00B02625" w:rsidP="00BA0EEF">
            <w:pPr>
              <w:spacing w:before="120" w:after="120"/>
              <w:rPr>
                <w:sz w:val="22"/>
                <w:lang w:val="en-GB"/>
              </w:rPr>
            </w:pPr>
            <w:r w:rsidRPr="004259CB">
              <w:rPr>
                <w:sz w:val="22"/>
                <w:lang w:val="en-GB"/>
              </w:rPr>
              <w:t>Port Traffic Signals</w:t>
            </w:r>
          </w:p>
        </w:tc>
      </w:tr>
      <w:tr w:rsidR="00B02625" w:rsidRPr="004259CB" w14:paraId="2CEAC023" w14:textId="77777777" w:rsidTr="00DD3CD3">
        <w:trPr>
          <w:jc w:val="center"/>
        </w:trPr>
        <w:tc>
          <w:tcPr>
            <w:tcW w:w="2526" w:type="dxa"/>
            <w:vMerge/>
          </w:tcPr>
          <w:p w14:paraId="698D957C" w14:textId="77777777" w:rsidR="00B02625" w:rsidRPr="004259CB" w:rsidRDefault="00B02625" w:rsidP="00BA0EEF">
            <w:pPr>
              <w:spacing w:before="120" w:after="120"/>
              <w:rPr>
                <w:b/>
                <w:sz w:val="22"/>
                <w:lang w:val="en-GB"/>
              </w:rPr>
            </w:pPr>
          </w:p>
        </w:tc>
        <w:tc>
          <w:tcPr>
            <w:tcW w:w="1781" w:type="dxa"/>
          </w:tcPr>
          <w:p w14:paraId="77AC98E0" w14:textId="6710B5F6" w:rsidR="00B02625" w:rsidRPr="004259CB" w:rsidRDefault="00B02625" w:rsidP="00857D03">
            <w:pPr>
              <w:spacing w:before="120" w:after="120"/>
              <w:rPr>
                <w:sz w:val="22"/>
                <w:lang w:val="en-GB"/>
              </w:rPr>
            </w:pPr>
            <w:del w:id="64" w:author="Jeon MinSu" w:date="2021-09-03T11:06:00Z">
              <w:r w:rsidRPr="004259CB" w:rsidDel="006745BF">
                <w:rPr>
                  <w:sz w:val="22"/>
                  <w:lang w:val="en-GB"/>
                </w:rPr>
                <w:delText>O-</w:delText>
              </w:r>
            </w:del>
            <w:ins w:id="65" w:author="Jeon MinSu" w:date="2021-09-03T11:06:00Z">
              <w:r w:rsidR="006745BF">
                <w:rPr>
                  <w:sz w:val="22"/>
                  <w:lang w:val="en-GB"/>
                </w:rPr>
                <w:t>R0</w:t>
              </w:r>
            </w:ins>
            <w:r w:rsidRPr="004259CB">
              <w:rPr>
                <w:sz w:val="22"/>
                <w:lang w:val="en-GB"/>
              </w:rPr>
              <w:t>113</w:t>
            </w:r>
          </w:p>
        </w:tc>
        <w:tc>
          <w:tcPr>
            <w:tcW w:w="5440" w:type="dxa"/>
          </w:tcPr>
          <w:p w14:paraId="3371B99E" w14:textId="77777777" w:rsidR="00B02625" w:rsidRPr="004259CB" w:rsidRDefault="00B02625" w:rsidP="00BA0EEF">
            <w:pPr>
              <w:spacing w:before="120" w:after="120"/>
              <w:rPr>
                <w:sz w:val="22"/>
                <w:lang w:val="en-GB"/>
              </w:rPr>
            </w:pPr>
            <w:r w:rsidRPr="004259CB">
              <w:rPr>
                <w:sz w:val="22"/>
                <w:lang w:val="en-GB"/>
              </w:rPr>
              <w:t>The Marking of Fixed Bridges and Other Structures over Navigable Waters</w:t>
            </w:r>
          </w:p>
        </w:tc>
      </w:tr>
      <w:tr w:rsidR="00B02625" w:rsidRPr="004259CB" w14:paraId="748046AF" w14:textId="77777777" w:rsidTr="00DD3CD3">
        <w:trPr>
          <w:jc w:val="center"/>
        </w:trPr>
        <w:tc>
          <w:tcPr>
            <w:tcW w:w="2526" w:type="dxa"/>
            <w:vMerge/>
          </w:tcPr>
          <w:p w14:paraId="44D9BB1B" w14:textId="77777777" w:rsidR="00B02625" w:rsidRPr="004259CB" w:rsidRDefault="00B02625" w:rsidP="00BA0EEF">
            <w:pPr>
              <w:spacing w:before="120" w:after="120"/>
              <w:rPr>
                <w:b/>
                <w:sz w:val="22"/>
                <w:lang w:val="en-GB"/>
              </w:rPr>
            </w:pPr>
          </w:p>
        </w:tc>
        <w:tc>
          <w:tcPr>
            <w:tcW w:w="1781" w:type="dxa"/>
          </w:tcPr>
          <w:p w14:paraId="6FEBE415" w14:textId="19D43451" w:rsidR="00B02625" w:rsidRPr="004259CB" w:rsidRDefault="00B02625" w:rsidP="00857D03">
            <w:pPr>
              <w:spacing w:before="120" w:after="120"/>
              <w:rPr>
                <w:sz w:val="22"/>
                <w:lang w:val="en-GB"/>
              </w:rPr>
            </w:pPr>
            <w:del w:id="66" w:author="Jeon MinSu" w:date="2021-09-03T11:06:00Z">
              <w:r w:rsidRPr="004259CB" w:rsidDel="006745BF">
                <w:rPr>
                  <w:sz w:val="22"/>
                  <w:lang w:val="en-GB"/>
                </w:rPr>
                <w:delText>O-</w:delText>
              </w:r>
            </w:del>
            <w:ins w:id="67" w:author="Jeon MinSu" w:date="2021-09-03T11:06:00Z">
              <w:r w:rsidR="006745BF">
                <w:rPr>
                  <w:sz w:val="22"/>
                  <w:lang w:val="en-GB"/>
                </w:rPr>
                <w:t>R0</w:t>
              </w:r>
            </w:ins>
            <w:r w:rsidRPr="004259CB">
              <w:rPr>
                <w:sz w:val="22"/>
                <w:lang w:val="en-GB"/>
              </w:rPr>
              <w:t>139</w:t>
            </w:r>
          </w:p>
        </w:tc>
        <w:tc>
          <w:tcPr>
            <w:tcW w:w="5440" w:type="dxa"/>
          </w:tcPr>
          <w:p w14:paraId="4799DB56" w14:textId="77777777" w:rsidR="00B02625" w:rsidRPr="004259CB" w:rsidRDefault="00B02625" w:rsidP="00BA0EEF">
            <w:pPr>
              <w:spacing w:before="120" w:after="120"/>
              <w:rPr>
                <w:sz w:val="22"/>
                <w:lang w:val="en-GB"/>
              </w:rPr>
            </w:pPr>
            <w:r w:rsidRPr="004259CB">
              <w:rPr>
                <w:sz w:val="22"/>
                <w:lang w:val="en-GB"/>
              </w:rPr>
              <w:t>The Marking of Man-Made Offshore Structures</w:t>
            </w:r>
          </w:p>
        </w:tc>
      </w:tr>
      <w:tr w:rsidR="00B02625" w:rsidRPr="004259CB" w14:paraId="6021FFED" w14:textId="77777777" w:rsidTr="00DD3CD3">
        <w:trPr>
          <w:jc w:val="center"/>
        </w:trPr>
        <w:tc>
          <w:tcPr>
            <w:tcW w:w="2526" w:type="dxa"/>
          </w:tcPr>
          <w:p w14:paraId="78249C9C" w14:textId="48DA0933" w:rsidR="00B02625" w:rsidRPr="004259CB" w:rsidRDefault="00B02625" w:rsidP="00BA0EEF">
            <w:pPr>
              <w:spacing w:before="120" w:after="120"/>
              <w:rPr>
                <w:b/>
                <w:sz w:val="22"/>
                <w:lang w:val="en-GB"/>
              </w:rPr>
            </w:pPr>
            <w:r w:rsidRPr="004259CB">
              <w:rPr>
                <w:b/>
                <w:sz w:val="22"/>
                <w:lang w:val="en-GB"/>
              </w:rPr>
              <w:t>Levels of service</w:t>
            </w:r>
          </w:p>
        </w:tc>
        <w:tc>
          <w:tcPr>
            <w:tcW w:w="1781" w:type="dxa"/>
          </w:tcPr>
          <w:p w14:paraId="2F990263" w14:textId="398BF7A6" w:rsidR="00B02625" w:rsidRPr="004259CB" w:rsidRDefault="00B02625" w:rsidP="00BA0EEF">
            <w:pPr>
              <w:spacing w:before="120" w:after="120"/>
              <w:rPr>
                <w:sz w:val="22"/>
                <w:lang w:val="en-GB"/>
              </w:rPr>
            </w:pPr>
            <w:r>
              <w:rPr>
                <w:sz w:val="22"/>
                <w:lang w:val="en-GB"/>
              </w:rPr>
              <w:t>R0130</w:t>
            </w:r>
            <w:del w:id="68" w:author="Jeon MinSu" w:date="2021-09-03T11:06:00Z">
              <w:r w:rsidDel="006745BF">
                <w:rPr>
                  <w:sz w:val="22"/>
                  <w:lang w:val="en-GB"/>
                </w:rPr>
                <w:delText>(</w:delText>
              </w:r>
              <w:r w:rsidRPr="004259CB" w:rsidDel="006745BF">
                <w:rPr>
                  <w:sz w:val="22"/>
                  <w:lang w:val="en-GB"/>
                </w:rPr>
                <w:delText>O-130</w:delText>
              </w:r>
              <w:r w:rsidDel="006745BF">
                <w:rPr>
                  <w:sz w:val="22"/>
                  <w:lang w:val="en-GB"/>
                </w:rPr>
                <w:delText>)</w:delText>
              </w:r>
            </w:del>
          </w:p>
        </w:tc>
        <w:tc>
          <w:tcPr>
            <w:tcW w:w="5440" w:type="dxa"/>
          </w:tcPr>
          <w:p w14:paraId="1BFD513B" w14:textId="6EBC187D" w:rsidR="00B02625" w:rsidRPr="004259CB" w:rsidRDefault="00B02625" w:rsidP="00BA0EEF">
            <w:pPr>
              <w:spacing w:before="120" w:after="120"/>
              <w:rPr>
                <w:sz w:val="22"/>
                <w:lang w:val="en-GB"/>
              </w:rPr>
            </w:pPr>
            <w:r w:rsidRPr="004259CB">
              <w:rPr>
                <w:sz w:val="22"/>
                <w:lang w:val="en-GB"/>
              </w:rPr>
              <w:t xml:space="preserve">Categorisation and Availability Objectives for Short Range </w:t>
            </w:r>
            <w:r w:rsidR="00857D03">
              <w:rPr>
                <w:sz w:val="22"/>
                <w:lang w:val="en-GB"/>
              </w:rPr>
              <w:t xml:space="preserve">Marine </w:t>
            </w:r>
            <w:r w:rsidRPr="004259CB">
              <w:rPr>
                <w:sz w:val="22"/>
                <w:lang w:val="en-GB"/>
              </w:rPr>
              <w:t>Aids to Navigation</w:t>
            </w:r>
          </w:p>
        </w:tc>
      </w:tr>
      <w:tr w:rsidR="00557F5A" w:rsidRPr="004259CB" w14:paraId="43FEDAAC" w14:textId="77777777" w:rsidTr="00557F5A">
        <w:trPr>
          <w:trHeight w:val="195"/>
          <w:jc w:val="center"/>
        </w:trPr>
        <w:tc>
          <w:tcPr>
            <w:tcW w:w="2526" w:type="dxa"/>
            <w:vMerge w:val="restart"/>
          </w:tcPr>
          <w:p w14:paraId="6D81A27B" w14:textId="2317DEC3" w:rsidR="00557F5A" w:rsidRPr="004259CB" w:rsidRDefault="00557F5A" w:rsidP="00BA0EEF">
            <w:pPr>
              <w:spacing w:before="120" w:after="120"/>
              <w:rPr>
                <w:b/>
                <w:sz w:val="22"/>
                <w:lang w:val="en-GB"/>
              </w:rPr>
            </w:pPr>
            <w:r>
              <w:rPr>
                <w:b/>
                <w:sz w:val="22"/>
                <w:lang w:val="en-GB"/>
              </w:rPr>
              <w:t xml:space="preserve">Risk Management </w:t>
            </w:r>
          </w:p>
        </w:tc>
        <w:tc>
          <w:tcPr>
            <w:tcW w:w="1781" w:type="dxa"/>
          </w:tcPr>
          <w:p w14:paraId="214336AE" w14:textId="49A8627D" w:rsidR="00557F5A" w:rsidRPr="00CF4BED" w:rsidRDefault="00557F5A" w:rsidP="00CF4BED">
            <w:pPr>
              <w:spacing w:before="120" w:after="120"/>
              <w:rPr>
                <w:sz w:val="22"/>
              </w:rPr>
            </w:pPr>
            <w:r>
              <w:rPr>
                <w:sz w:val="22"/>
                <w:lang w:val="en-GB"/>
              </w:rPr>
              <w:t>R1002</w:t>
            </w:r>
          </w:p>
        </w:tc>
        <w:tc>
          <w:tcPr>
            <w:tcW w:w="5440" w:type="dxa"/>
          </w:tcPr>
          <w:p w14:paraId="2A957D91" w14:textId="28C3444B" w:rsidR="00557F5A" w:rsidRPr="004259CB" w:rsidRDefault="00557F5A" w:rsidP="00BA0EEF">
            <w:pPr>
              <w:spacing w:before="120" w:after="120"/>
              <w:rPr>
                <w:sz w:val="22"/>
                <w:lang w:val="en-GB"/>
              </w:rPr>
            </w:pPr>
            <w:r>
              <w:rPr>
                <w:sz w:val="22"/>
                <w:lang w:val="en-GB"/>
              </w:rPr>
              <w:t>Risk Management for Marine Aids to Navigation and Related Services</w:t>
            </w:r>
          </w:p>
        </w:tc>
      </w:tr>
      <w:tr w:rsidR="00557F5A" w:rsidRPr="004259CB" w14:paraId="12BCC433" w14:textId="77777777" w:rsidTr="00DD3CD3">
        <w:trPr>
          <w:trHeight w:val="195"/>
          <w:jc w:val="center"/>
        </w:trPr>
        <w:tc>
          <w:tcPr>
            <w:tcW w:w="2526" w:type="dxa"/>
            <w:vMerge/>
          </w:tcPr>
          <w:p w14:paraId="365A280E" w14:textId="77777777" w:rsidR="00557F5A" w:rsidRDefault="00557F5A" w:rsidP="00BA0EEF">
            <w:pPr>
              <w:spacing w:before="120" w:after="120"/>
              <w:rPr>
                <w:b/>
                <w:sz w:val="22"/>
                <w:lang w:val="en-GB"/>
              </w:rPr>
            </w:pPr>
          </w:p>
        </w:tc>
        <w:tc>
          <w:tcPr>
            <w:tcW w:w="1781" w:type="dxa"/>
          </w:tcPr>
          <w:p w14:paraId="3BBF68F1" w14:textId="01669C14" w:rsidR="00557F5A" w:rsidRDefault="00557F5A" w:rsidP="00CF4BED">
            <w:pPr>
              <w:spacing w:before="120" w:after="120"/>
              <w:rPr>
                <w:sz w:val="22"/>
                <w:lang w:val="en-GB"/>
              </w:rPr>
            </w:pPr>
            <w:r>
              <w:rPr>
                <w:sz w:val="22"/>
                <w:lang w:val="en-GB"/>
              </w:rPr>
              <w:t>R1015</w:t>
            </w:r>
          </w:p>
        </w:tc>
        <w:tc>
          <w:tcPr>
            <w:tcW w:w="5440" w:type="dxa"/>
          </w:tcPr>
          <w:p w14:paraId="3929C6CF" w14:textId="04196449" w:rsidR="00557F5A" w:rsidRDefault="00557F5A" w:rsidP="00BA0EEF">
            <w:pPr>
              <w:spacing w:before="120" w:after="120"/>
              <w:rPr>
                <w:sz w:val="22"/>
                <w:lang w:val="en-GB"/>
              </w:rPr>
            </w:pPr>
            <w:r>
              <w:rPr>
                <w:sz w:val="22"/>
                <w:lang w:val="en-GB"/>
              </w:rPr>
              <w:t>Marking of Hazardous Wrecks</w:t>
            </w:r>
          </w:p>
        </w:tc>
      </w:tr>
      <w:tr w:rsidR="00557F5A" w:rsidRPr="004259CB" w14:paraId="6B165430" w14:textId="77777777" w:rsidTr="00DD3CD3">
        <w:trPr>
          <w:trHeight w:val="195"/>
          <w:jc w:val="center"/>
        </w:trPr>
        <w:tc>
          <w:tcPr>
            <w:tcW w:w="2526" w:type="dxa"/>
            <w:vMerge/>
          </w:tcPr>
          <w:p w14:paraId="6EBF9990" w14:textId="77777777" w:rsidR="00557F5A" w:rsidRDefault="00557F5A" w:rsidP="00BA0EEF">
            <w:pPr>
              <w:spacing w:before="120" w:after="120"/>
              <w:rPr>
                <w:b/>
                <w:sz w:val="22"/>
                <w:lang w:val="en-GB"/>
              </w:rPr>
            </w:pPr>
          </w:p>
        </w:tc>
        <w:tc>
          <w:tcPr>
            <w:tcW w:w="1781" w:type="dxa"/>
          </w:tcPr>
          <w:p w14:paraId="47731CA1" w14:textId="587E65EF" w:rsidR="00557F5A" w:rsidRDefault="00557F5A" w:rsidP="00CF4BED">
            <w:pPr>
              <w:spacing w:before="120" w:after="120"/>
              <w:rPr>
                <w:sz w:val="22"/>
                <w:lang w:val="en-GB"/>
              </w:rPr>
            </w:pPr>
            <w:r>
              <w:rPr>
                <w:sz w:val="22"/>
                <w:lang w:val="en-GB"/>
              </w:rPr>
              <w:t>R1016</w:t>
            </w:r>
          </w:p>
        </w:tc>
        <w:tc>
          <w:tcPr>
            <w:tcW w:w="5440" w:type="dxa"/>
          </w:tcPr>
          <w:p w14:paraId="261E14F2" w14:textId="41047376" w:rsidR="00557F5A" w:rsidRDefault="00557F5A" w:rsidP="00BA0EEF">
            <w:pPr>
              <w:spacing w:before="120" w:after="120"/>
              <w:rPr>
                <w:sz w:val="22"/>
                <w:lang w:val="en-GB"/>
              </w:rPr>
            </w:pPr>
            <w:r>
              <w:rPr>
                <w:sz w:val="22"/>
                <w:lang w:val="en-GB"/>
              </w:rPr>
              <w:t xml:space="preserve">Mobile </w:t>
            </w:r>
            <w:r w:rsidR="00857D03">
              <w:rPr>
                <w:sz w:val="22"/>
                <w:lang w:val="en-GB"/>
              </w:rPr>
              <w:t xml:space="preserve">Marine </w:t>
            </w:r>
            <w:r>
              <w:rPr>
                <w:sz w:val="22"/>
                <w:lang w:val="en-GB"/>
              </w:rPr>
              <w:t>Aids to Navigation (</w:t>
            </w:r>
            <w:proofErr w:type="spellStart"/>
            <w:r>
              <w:rPr>
                <w:sz w:val="22"/>
                <w:lang w:val="en-GB"/>
              </w:rPr>
              <w:t>MAtoN</w:t>
            </w:r>
            <w:proofErr w:type="spellEnd"/>
            <w:r>
              <w:rPr>
                <w:sz w:val="22"/>
                <w:lang w:val="en-GB"/>
              </w:rPr>
              <w:t>)</w:t>
            </w:r>
          </w:p>
        </w:tc>
      </w:tr>
      <w:tr w:rsidR="00B02625" w:rsidRPr="004259CB" w14:paraId="55A8777A" w14:textId="77777777" w:rsidTr="00DD3CD3">
        <w:trPr>
          <w:jc w:val="center"/>
        </w:trPr>
        <w:tc>
          <w:tcPr>
            <w:tcW w:w="2526" w:type="dxa"/>
            <w:vMerge w:val="restart"/>
          </w:tcPr>
          <w:p w14:paraId="1364097B" w14:textId="5E2269D0" w:rsidR="00B02625" w:rsidRPr="004259CB" w:rsidRDefault="00B02625" w:rsidP="00BA0EEF">
            <w:pPr>
              <w:spacing w:before="120" w:after="120"/>
              <w:rPr>
                <w:b/>
                <w:sz w:val="22"/>
                <w:lang w:val="en-GB"/>
              </w:rPr>
            </w:pPr>
            <w:r w:rsidRPr="004259CB">
              <w:rPr>
                <w:b/>
                <w:sz w:val="22"/>
                <w:lang w:val="en-GB"/>
              </w:rPr>
              <w:t>Quality Management</w:t>
            </w:r>
          </w:p>
        </w:tc>
        <w:tc>
          <w:tcPr>
            <w:tcW w:w="1781" w:type="dxa"/>
          </w:tcPr>
          <w:p w14:paraId="7FCC7A1D" w14:textId="004258A1" w:rsidR="00B02625" w:rsidRPr="004259CB" w:rsidRDefault="00B02625" w:rsidP="00BA0EEF">
            <w:pPr>
              <w:spacing w:before="120" w:after="120"/>
              <w:rPr>
                <w:sz w:val="22"/>
                <w:lang w:val="en-GB"/>
              </w:rPr>
            </w:pPr>
            <w:del w:id="69" w:author="Jeon MinSu" w:date="2021-09-03T11:06:00Z">
              <w:r w:rsidRPr="004259CB" w:rsidDel="006745BF">
                <w:rPr>
                  <w:sz w:val="22"/>
                  <w:lang w:val="en-GB"/>
                </w:rPr>
                <w:delText>O-</w:delText>
              </w:r>
            </w:del>
            <w:ins w:id="70" w:author="Jeon MinSu" w:date="2021-09-03T11:06:00Z">
              <w:r w:rsidR="006745BF">
                <w:rPr>
                  <w:sz w:val="22"/>
                  <w:lang w:val="en-GB"/>
                </w:rPr>
                <w:t>R0</w:t>
              </w:r>
            </w:ins>
            <w:r w:rsidRPr="004259CB">
              <w:rPr>
                <w:sz w:val="22"/>
                <w:lang w:val="en-GB"/>
              </w:rPr>
              <w:t>132</w:t>
            </w:r>
          </w:p>
        </w:tc>
        <w:tc>
          <w:tcPr>
            <w:tcW w:w="5440" w:type="dxa"/>
          </w:tcPr>
          <w:p w14:paraId="6275A0D8" w14:textId="77777777" w:rsidR="00B02625" w:rsidRPr="004259CB" w:rsidRDefault="00B02625" w:rsidP="00BA0EEF">
            <w:pPr>
              <w:spacing w:before="120" w:after="120"/>
              <w:rPr>
                <w:sz w:val="22"/>
                <w:lang w:val="en-GB"/>
              </w:rPr>
            </w:pPr>
            <w:r w:rsidRPr="004259CB">
              <w:rPr>
                <w:sz w:val="22"/>
                <w:lang w:val="en-GB"/>
              </w:rPr>
              <w:t>Quality Management for Aids to Navigation Authorities</w:t>
            </w:r>
          </w:p>
        </w:tc>
      </w:tr>
      <w:tr w:rsidR="00B02625" w:rsidRPr="004259CB" w14:paraId="290A29B3" w14:textId="77777777" w:rsidTr="00DD3CD3">
        <w:trPr>
          <w:jc w:val="center"/>
        </w:trPr>
        <w:tc>
          <w:tcPr>
            <w:tcW w:w="2526" w:type="dxa"/>
            <w:vMerge/>
          </w:tcPr>
          <w:p w14:paraId="3AFC6A92" w14:textId="2B13BB13" w:rsidR="00B02625" w:rsidRPr="004259CB" w:rsidRDefault="00B02625" w:rsidP="00BA0EEF">
            <w:pPr>
              <w:spacing w:before="120" w:after="120"/>
              <w:rPr>
                <w:b/>
                <w:sz w:val="22"/>
                <w:lang w:val="en-GB"/>
              </w:rPr>
            </w:pPr>
          </w:p>
        </w:tc>
        <w:tc>
          <w:tcPr>
            <w:tcW w:w="1781" w:type="dxa"/>
          </w:tcPr>
          <w:p w14:paraId="0091486C" w14:textId="53543032" w:rsidR="00B02625" w:rsidRPr="004259CB" w:rsidRDefault="00B02625" w:rsidP="00BA0EEF">
            <w:pPr>
              <w:spacing w:before="120" w:after="120"/>
              <w:rPr>
                <w:sz w:val="22"/>
                <w:lang w:val="en-GB"/>
              </w:rPr>
            </w:pPr>
            <w:del w:id="71" w:author="Jeon MinSu" w:date="2021-09-03T11:06:00Z">
              <w:r w:rsidRPr="004259CB" w:rsidDel="006745BF">
                <w:rPr>
                  <w:sz w:val="22"/>
                  <w:lang w:val="en-GB"/>
                </w:rPr>
                <w:delText>O-</w:delText>
              </w:r>
            </w:del>
            <w:ins w:id="72" w:author="Jeon MinSu" w:date="2021-09-03T11:06:00Z">
              <w:r w:rsidR="006745BF">
                <w:rPr>
                  <w:sz w:val="22"/>
                  <w:lang w:val="en-GB"/>
                </w:rPr>
                <w:t>R0</w:t>
              </w:r>
            </w:ins>
            <w:r w:rsidRPr="004259CB">
              <w:rPr>
                <w:sz w:val="22"/>
                <w:lang w:val="en-GB"/>
              </w:rPr>
              <w:t>118</w:t>
            </w:r>
          </w:p>
        </w:tc>
        <w:tc>
          <w:tcPr>
            <w:tcW w:w="5440" w:type="dxa"/>
          </w:tcPr>
          <w:p w14:paraId="6094017E" w14:textId="77777777" w:rsidR="00B02625" w:rsidRPr="004259CB" w:rsidRDefault="00B02625" w:rsidP="00BA0EEF">
            <w:pPr>
              <w:spacing w:before="120" w:after="120"/>
              <w:rPr>
                <w:sz w:val="22"/>
                <w:lang w:val="en-GB"/>
              </w:rPr>
            </w:pPr>
            <w:r w:rsidRPr="004259CB">
              <w:rPr>
                <w:sz w:val="22"/>
                <w:lang w:val="en-GB"/>
              </w:rPr>
              <w:t>The Recording of Aids to Navigation Positions</w:t>
            </w:r>
          </w:p>
        </w:tc>
      </w:tr>
    </w:tbl>
    <w:p w14:paraId="05EE7EB0" w14:textId="28F8F42F" w:rsidR="004259CB" w:rsidRPr="004259CB" w:rsidRDefault="004259CB" w:rsidP="004259CB">
      <w:pPr>
        <w:rPr>
          <w:lang w:val="en-GB"/>
        </w:rPr>
      </w:pPr>
      <w:bookmarkStart w:id="73" w:name="_Toc432687601"/>
      <w:bookmarkEnd w:id="73"/>
    </w:p>
    <w:p w14:paraId="51F84956" w14:textId="77777777" w:rsidR="00857D03" w:rsidRDefault="00857D03">
      <w:pPr>
        <w:spacing w:after="200" w:line="276" w:lineRule="auto"/>
        <w:rPr>
          <w:sz w:val="22"/>
          <w:lang w:val="en-GB"/>
        </w:rPr>
      </w:pPr>
      <w:r>
        <w:br w:type="page"/>
      </w:r>
    </w:p>
    <w:p w14:paraId="040E162C" w14:textId="1636DE3B" w:rsidR="004259CB" w:rsidRPr="004259CB" w:rsidRDefault="004259CB" w:rsidP="004259CB">
      <w:pPr>
        <w:pStyle w:val="BodyText"/>
      </w:pPr>
      <w:r w:rsidRPr="004259CB">
        <w:lastRenderedPageBreak/>
        <w:t xml:space="preserve">The following Recommendations are </w:t>
      </w:r>
      <w:r w:rsidR="00362536">
        <w:rPr>
          <w:b/>
        </w:rPr>
        <w:t>i</w:t>
      </w:r>
      <w:r w:rsidRPr="004259CB">
        <w:rPr>
          <w:b/>
        </w:rPr>
        <w:t>nformative</w:t>
      </w:r>
      <w:r w:rsidRPr="004259CB">
        <w:t xml:space="preserve"> provisions and </w:t>
      </w:r>
      <w:r w:rsidRPr="007D719D">
        <w:rPr>
          <w:b/>
        </w:rPr>
        <w:t>should</w:t>
      </w:r>
      <w:r w:rsidRPr="004259CB">
        <w:t xml:space="preserve"> be observed if compliance with this Standard is claimed.</w:t>
      </w:r>
    </w:p>
    <w:tbl>
      <w:tblPr>
        <w:tblStyle w:val="TableGrid"/>
        <w:tblW w:w="9777" w:type="dxa"/>
        <w:jc w:val="center"/>
        <w:tblLayout w:type="fixed"/>
        <w:tblLook w:val="04A0" w:firstRow="1" w:lastRow="0" w:firstColumn="1" w:lastColumn="0" w:noHBand="0" w:noVBand="1"/>
      </w:tblPr>
      <w:tblGrid>
        <w:gridCol w:w="2526"/>
        <w:gridCol w:w="1864"/>
        <w:gridCol w:w="5387"/>
      </w:tblGrid>
      <w:tr w:rsidR="004259CB" w:rsidRPr="004259CB" w14:paraId="32397F63" w14:textId="77777777" w:rsidTr="00B25FF1">
        <w:trPr>
          <w:jc w:val="center"/>
        </w:trPr>
        <w:tc>
          <w:tcPr>
            <w:tcW w:w="2526" w:type="dxa"/>
          </w:tcPr>
          <w:p w14:paraId="2B755108" w14:textId="77777777" w:rsidR="004259CB" w:rsidRPr="004259CB" w:rsidRDefault="004259CB" w:rsidP="00BA0EEF">
            <w:pPr>
              <w:spacing w:before="120" w:after="120"/>
              <w:rPr>
                <w:b/>
                <w:sz w:val="22"/>
                <w:lang w:val="en-GB"/>
              </w:rPr>
            </w:pPr>
            <w:r w:rsidRPr="004259CB">
              <w:rPr>
                <w:b/>
                <w:sz w:val="22"/>
                <w:lang w:val="en-GB"/>
              </w:rPr>
              <w:t>Scope</w:t>
            </w:r>
          </w:p>
        </w:tc>
        <w:tc>
          <w:tcPr>
            <w:tcW w:w="1864" w:type="dxa"/>
          </w:tcPr>
          <w:p w14:paraId="4EB2587A" w14:textId="77777777" w:rsidR="004259CB" w:rsidRPr="004259CB" w:rsidRDefault="004259CB" w:rsidP="00BA0EEF">
            <w:pPr>
              <w:spacing w:before="120" w:after="120"/>
              <w:rPr>
                <w:b/>
                <w:sz w:val="22"/>
                <w:lang w:val="en-GB"/>
              </w:rPr>
            </w:pPr>
            <w:r w:rsidRPr="004259CB">
              <w:rPr>
                <w:b/>
                <w:sz w:val="22"/>
                <w:lang w:val="en-GB"/>
              </w:rPr>
              <w:t>Number</w:t>
            </w:r>
          </w:p>
        </w:tc>
        <w:tc>
          <w:tcPr>
            <w:tcW w:w="5387" w:type="dxa"/>
          </w:tcPr>
          <w:p w14:paraId="2AF91F7B" w14:textId="77777777" w:rsidR="004259CB" w:rsidRPr="004259CB" w:rsidRDefault="004259CB" w:rsidP="00BA0EEF">
            <w:pPr>
              <w:spacing w:before="120" w:after="120"/>
              <w:rPr>
                <w:b/>
                <w:sz w:val="22"/>
                <w:lang w:val="en-GB"/>
              </w:rPr>
            </w:pPr>
            <w:r w:rsidRPr="004259CB">
              <w:rPr>
                <w:b/>
                <w:sz w:val="22"/>
                <w:lang w:val="en-GB"/>
              </w:rPr>
              <w:t>Title</w:t>
            </w:r>
          </w:p>
        </w:tc>
      </w:tr>
      <w:tr w:rsidR="007E3BE2" w:rsidRPr="004259CB" w14:paraId="2B45AC88" w14:textId="77777777" w:rsidTr="00B25FF1">
        <w:trPr>
          <w:jc w:val="center"/>
        </w:trPr>
        <w:tc>
          <w:tcPr>
            <w:tcW w:w="2526" w:type="dxa"/>
          </w:tcPr>
          <w:p w14:paraId="60F15E89" w14:textId="2AF8B8BF" w:rsidR="007E3BE2" w:rsidRPr="004259CB" w:rsidRDefault="007E3BE2" w:rsidP="00BA0EEF">
            <w:pPr>
              <w:spacing w:before="120" w:after="120"/>
              <w:rPr>
                <w:b/>
                <w:sz w:val="22"/>
                <w:lang w:val="en-GB"/>
              </w:rPr>
            </w:pPr>
            <w:r>
              <w:rPr>
                <w:b/>
                <w:sz w:val="22"/>
                <w:lang w:val="en-GB"/>
              </w:rPr>
              <w:t>Aids to Navigation planning</w:t>
            </w:r>
          </w:p>
        </w:tc>
        <w:tc>
          <w:tcPr>
            <w:tcW w:w="1864" w:type="dxa"/>
          </w:tcPr>
          <w:p w14:paraId="26C48A3C" w14:textId="22D43AF9" w:rsidR="007E3BE2" w:rsidRDefault="007E3BE2" w:rsidP="00BA0EEF">
            <w:pPr>
              <w:spacing w:before="120" w:after="120"/>
              <w:rPr>
                <w:sz w:val="22"/>
                <w:lang w:val="en-GB"/>
              </w:rPr>
            </w:pPr>
            <w:r>
              <w:rPr>
                <w:sz w:val="22"/>
                <w:lang w:val="en-GB"/>
              </w:rPr>
              <w:t>R1010</w:t>
            </w:r>
          </w:p>
        </w:tc>
        <w:tc>
          <w:tcPr>
            <w:tcW w:w="5387" w:type="dxa"/>
          </w:tcPr>
          <w:p w14:paraId="5CF7D8D1" w14:textId="7FFF1874" w:rsidR="007E3BE2" w:rsidRDefault="007E3BE2" w:rsidP="007E3BE2">
            <w:pPr>
              <w:spacing w:before="120" w:after="120"/>
              <w:rPr>
                <w:sz w:val="22"/>
                <w:lang w:val="en-GB"/>
              </w:rPr>
            </w:pPr>
            <w:r>
              <w:rPr>
                <w:sz w:val="22"/>
                <w:lang w:val="en-GB"/>
              </w:rPr>
              <w:t>The Involvement of Maritime Authorities in Marine Spatial Planning</w:t>
            </w:r>
          </w:p>
        </w:tc>
      </w:tr>
      <w:tr w:rsidR="004259CB" w:rsidRPr="004259CB" w14:paraId="5A69D751" w14:textId="77777777" w:rsidTr="00B25FF1">
        <w:trPr>
          <w:jc w:val="center"/>
        </w:trPr>
        <w:tc>
          <w:tcPr>
            <w:tcW w:w="2526" w:type="dxa"/>
          </w:tcPr>
          <w:p w14:paraId="62D8BA4D" w14:textId="77777777" w:rsidR="004259CB" w:rsidRPr="004259CB" w:rsidRDefault="004259CB" w:rsidP="00BA0EEF">
            <w:pPr>
              <w:spacing w:before="120" w:after="120"/>
              <w:rPr>
                <w:b/>
                <w:sz w:val="22"/>
                <w:lang w:val="en-GB"/>
              </w:rPr>
            </w:pPr>
            <w:r w:rsidRPr="004259CB">
              <w:rPr>
                <w:b/>
                <w:sz w:val="22"/>
                <w:lang w:val="en-GB"/>
              </w:rPr>
              <w:t>Virtual marking</w:t>
            </w:r>
          </w:p>
        </w:tc>
        <w:tc>
          <w:tcPr>
            <w:tcW w:w="1864" w:type="dxa"/>
          </w:tcPr>
          <w:p w14:paraId="2F7004CC" w14:textId="2DE7DAB2" w:rsidR="004259CB" w:rsidRPr="004259CB" w:rsidRDefault="004259CB" w:rsidP="00BA0EEF">
            <w:pPr>
              <w:spacing w:before="120" w:after="120"/>
              <w:rPr>
                <w:sz w:val="22"/>
                <w:lang w:val="en-GB"/>
              </w:rPr>
            </w:pPr>
            <w:del w:id="74" w:author="Jeon MinSu" w:date="2021-09-03T11:07:00Z">
              <w:r w:rsidRPr="004259CB" w:rsidDel="00506049">
                <w:rPr>
                  <w:sz w:val="22"/>
                  <w:lang w:val="en-GB"/>
                </w:rPr>
                <w:delText>O-</w:delText>
              </w:r>
            </w:del>
            <w:ins w:id="75" w:author="Jeon MinSu" w:date="2021-09-03T11:07:00Z">
              <w:r w:rsidR="00506049">
                <w:rPr>
                  <w:sz w:val="22"/>
                  <w:lang w:val="en-GB"/>
                </w:rPr>
                <w:t>R0</w:t>
              </w:r>
            </w:ins>
            <w:r w:rsidRPr="004259CB">
              <w:rPr>
                <w:sz w:val="22"/>
                <w:lang w:val="en-GB"/>
              </w:rPr>
              <w:t>143</w:t>
            </w:r>
          </w:p>
        </w:tc>
        <w:tc>
          <w:tcPr>
            <w:tcW w:w="5387" w:type="dxa"/>
          </w:tcPr>
          <w:p w14:paraId="7774E45E" w14:textId="71A2BF11" w:rsidR="004259CB" w:rsidRPr="004259CB" w:rsidRDefault="009D3879" w:rsidP="00BA0EEF">
            <w:pPr>
              <w:spacing w:before="120" w:after="120"/>
              <w:rPr>
                <w:sz w:val="22"/>
                <w:lang w:val="en-GB"/>
              </w:rPr>
            </w:pPr>
            <w:r>
              <w:rPr>
                <w:sz w:val="22"/>
                <w:lang w:val="en-GB"/>
              </w:rPr>
              <w:t xml:space="preserve">Provision of </w:t>
            </w:r>
            <w:r w:rsidR="004259CB" w:rsidRPr="004259CB">
              <w:rPr>
                <w:sz w:val="22"/>
                <w:lang w:val="en-GB"/>
              </w:rPr>
              <w:t>Virtual Aids to Navigation</w:t>
            </w:r>
          </w:p>
        </w:tc>
      </w:tr>
      <w:tr w:rsidR="007E3BE2" w:rsidRPr="004259CB" w14:paraId="660D78A6" w14:textId="77777777" w:rsidTr="00B25FF1">
        <w:trPr>
          <w:jc w:val="center"/>
        </w:trPr>
        <w:tc>
          <w:tcPr>
            <w:tcW w:w="2526" w:type="dxa"/>
            <w:vMerge w:val="restart"/>
          </w:tcPr>
          <w:p w14:paraId="2976314B" w14:textId="4D0FA5FB" w:rsidR="007E3BE2" w:rsidRPr="004259CB" w:rsidRDefault="007E3BE2" w:rsidP="00BA0EEF">
            <w:pPr>
              <w:spacing w:before="120" w:after="120"/>
              <w:rPr>
                <w:b/>
                <w:sz w:val="22"/>
                <w:lang w:val="en-GB"/>
              </w:rPr>
            </w:pPr>
            <w:r w:rsidRPr="004259CB">
              <w:rPr>
                <w:b/>
                <w:sz w:val="22"/>
                <w:lang w:val="en-GB"/>
              </w:rPr>
              <w:t>Risk management</w:t>
            </w:r>
          </w:p>
        </w:tc>
        <w:tc>
          <w:tcPr>
            <w:tcW w:w="1864" w:type="dxa"/>
          </w:tcPr>
          <w:p w14:paraId="364DCF2E" w14:textId="52EB51E0" w:rsidR="007E3BE2" w:rsidRPr="004259CB" w:rsidRDefault="007E3BE2" w:rsidP="00BA0EEF">
            <w:pPr>
              <w:spacing w:before="120" w:after="120"/>
              <w:rPr>
                <w:sz w:val="22"/>
                <w:lang w:val="en-GB"/>
              </w:rPr>
            </w:pPr>
            <w:r>
              <w:rPr>
                <w:sz w:val="22"/>
                <w:lang w:val="en-GB"/>
              </w:rPr>
              <w:t>R</w:t>
            </w:r>
            <w:ins w:id="76" w:author="Jeon MinSu" w:date="2021-09-03T11:21:00Z">
              <w:r w:rsidR="00AF2EE3">
                <w:rPr>
                  <w:sz w:val="22"/>
                  <w:lang w:val="en-GB"/>
                </w:rPr>
                <w:t>0142</w:t>
              </w:r>
            </w:ins>
            <w:del w:id="77" w:author="Jeon MinSu" w:date="2021-09-03T11:21:00Z">
              <w:r w:rsidDel="006C2425">
                <w:rPr>
                  <w:sz w:val="22"/>
                  <w:lang w:val="en-GB"/>
                </w:rPr>
                <w:delText>1003</w:delText>
              </w:r>
            </w:del>
          </w:p>
        </w:tc>
        <w:tc>
          <w:tcPr>
            <w:tcW w:w="5387" w:type="dxa"/>
          </w:tcPr>
          <w:p w14:paraId="6211F5BF" w14:textId="3B5BDE90" w:rsidR="007E3BE2" w:rsidRPr="004259CB" w:rsidRDefault="007E3BE2" w:rsidP="00BA0EEF">
            <w:pPr>
              <w:spacing w:before="120" w:after="120"/>
              <w:rPr>
                <w:sz w:val="22"/>
                <w:lang w:val="en-GB"/>
              </w:rPr>
            </w:pPr>
            <w:r>
              <w:rPr>
                <w:sz w:val="22"/>
                <w:lang w:val="en-GB"/>
              </w:rPr>
              <w:t xml:space="preserve">Maritime Data Sharing </w:t>
            </w:r>
            <w:del w:id="78" w:author="Jeon MinSu" w:date="2021-09-03T11:21:00Z">
              <w:r w:rsidDel="00AF2EE3">
                <w:rPr>
                  <w:sz w:val="22"/>
                  <w:lang w:val="en-GB"/>
                </w:rPr>
                <w:delText>for Risk Assessment and Analysis</w:delText>
              </w:r>
            </w:del>
            <w:ins w:id="79" w:author="Jeon MinSu" w:date="2021-09-03T11:21:00Z">
              <w:r w:rsidR="00AF2EE3">
                <w:rPr>
                  <w:sz w:val="22"/>
                  <w:lang w:val="en-GB"/>
                </w:rPr>
                <w:t>IALA-NET</w:t>
              </w:r>
            </w:ins>
          </w:p>
        </w:tc>
      </w:tr>
      <w:tr w:rsidR="007E3BE2" w:rsidRPr="004259CB" w14:paraId="59164D0F" w14:textId="77777777" w:rsidTr="00B25FF1">
        <w:trPr>
          <w:jc w:val="center"/>
        </w:trPr>
        <w:tc>
          <w:tcPr>
            <w:tcW w:w="2526" w:type="dxa"/>
            <w:vMerge/>
          </w:tcPr>
          <w:p w14:paraId="4C78B70C" w14:textId="77777777" w:rsidR="007E3BE2" w:rsidRPr="004259CB" w:rsidRDefault="007E3BE2" w:rsidP="00BA0EEF">
            <w:pPr>
              <w:spacing w:before="120" w:after="120"/>
              <w:rPr>
                <w:b/>
                <w:sz w:val="22"/>
                <w:lang w:val="en-GB"/>
              </w:rPr>
            </w:pPr>
          </w:p>
        </w:tc>
        <w:tc>
          <w:tcPr>
            <w:tcW w:w="1864" w:type="dxa"/>
          </w:tcPr>
          <w:p w14:paraId="4E132279" w14:textId="27824DEB" w:rsidR="007E3BE2" w:rsidRPr="004259CB" w:rsidRDefault="007E3BE2" w:rsidP="00BA0EEF">
            <w:pPr>
              <w:spacing w:before="120" w:after="120"/>
              <w:rPr>
                <w:sz w:val="22"/>
                <w:lang w:val="en-GB"/>
              </w:rPr>
            </w:pPr>
            <w:del w:id="80" w:author="Jeon MinSu" w:date="2021-09-03T11:07:00Z">
              <w:r w:rsidRPr="004259CB" w:rsidDel="00506049">
                <w:rPr>
                  <w:sz w:val="22"/>
                  <w:lang w:val="en-GB"/>
                </w:rPr>
                <w:delText>O-</w:delText>
              </w:r>
            </w:del>
            <w:ins w:id="81" w:author="Jeon MinSu" w:date="2021-09-03T11:07:00Z">
              <w:r w:rsidR="00506049">
                <w:rPr>
                  <w:sz w:val="22"/>
                  <w:lang w:val="en-GB"/>
                </w:rPr>
                <w:t>R0</w:t>
              </w:r>
            </w:ins>
            <w:r w:rsidRPr="004259CB">
              <w:rPr>
                <w:sz w:val="22"/>
                <w:lang w:val="en-GB"/>
              </w:rPr>
              <w:t>138</w:t>
            </w:r>
          </w:p>
        </w:tc>
        <w:tc>
          <w:tcPr>
            <w:tcW w:w="5387" w:type="dxa"/>
          </w:tcPr>
          <w:p w14:paraId="4F1E5100" w14:textId="549FC4E5" w:rsidR="007E3BE2" w:rsidRPr="004259CB" w:rsidRDefault="007E3BE2" w:rsidP="00BA0EEF">
            <w:pPr>
              <w:spacing w:before="120" w:after="120"/>
              <w:rPr>
                <w:sz w:val="22"/>
                <w:lang w:val="en-GB"/>
              </w:rPr>
            </w:pPr>
            <w:r w:rsidRPr="004259CB">
              <w:rPr>
                <w:sz w:val="22"/>
                <w:lang w:val="en-GB"/>
              </w:rPr>
              <w:t>The Use of GIS and Simulation by Aids to Navigation Authorities</w:t>
            </w:r>
          </w:p>
        </w:tc>
      </w:tr>
      <w:tr w:rsidR="007E3BE2" w:rsidRPr="004259CB" w14:paraId="3B5986FE" w14:textId="77777777" w:rsidTr="00B25FF1">
        <w:trPr>
          <w:jc w:val="center"/>
        </w:trPr>
        <w:tc>
          <w:tcPr>
            <w:tcW w:w="2526" w:type="dxa"/>
            <w:vMerge/>
          </w:tcPr>
          <w:p w14:paraId="5DC0F044" w14:textId="77777777" w:rsidR="007E3BE2" w:rsidRPr="004259CB" w:rsidRDefault="007E3BE2" w:rsidP="00BA0EEF">
            <w:pPr>
              <w:spacing w:before="120" w:after="120"/>
              <w:rPr>
                <w:b/>
                <w:sz w:val="22"/>
                <w:lang w:val="en-GB"/>
              </w:rPr>
            </w:pPr>
          </w:p>
        </w:tc>
        <w:tc>
          <w:tcPr>
            <w:tcW w:w="1864" w:type="dxa"/>
          </w:tcPr>
          <w:p w14:paraId="4DCE55F7" w14:textId="749CA299" w:rsidR="007E3BE2" w:rsidRDefault="007E3BE2" w:rsidP="00BA0EEF">
            <w:pPr>
              <w:spacing w:before="120" w:after="120"/>
              <w:rPr>
                <w:sz w:val="22"/>
                <w:lang w:val="en-GB"/>
              </w:rPr>
            </w:pPr>
            <w:r>
              <w:rPr>
                <w:sz w:val="22"/>
                <w:lang w:val="en-GB"/>
              </w:rPr>
              <w:t>R1009</w:t>
            </w:r>
          </w:p>
        </w:tc>
        <w:tc>
          <w:tcPr>
            <w:tcW w:w="5387" w:type="dxa"/>
          </w:tcPr>
          <w:p w14:paraId="7FC4C8D5" w14:textId="3816D01A" w:rsidR="007E3BE2" w:rsidRPr="004259CB" w:rsidRDefault="007E3BE2" w:rsidP="00BA0EEF">
            <w:pPr>
              <w:spacing w:before="120" w:after="120"/>
              <w:rPr>
                <w:sz w:val="22"/>
                <w:lang w:val="en-GB"/>
              </w:rPr>
            </w:pPr>
            <w:r>
              <w:rPr>
                <w:sz w:val="22"/>
                <w:lang w:val="en-GB"/>
              </w:rPr>
              <w:t>Disaster Recovery</w:t>
            </w:r>
          </w:p>
        </w:tc>
      </w:tr>
    </w:tbl>
    <w:p w14:paraId="1AA137AB" w14:textId="0C4CCD15" w:rsidR="004259CB" w:rsidRPr="004259CB" w:rsidRDefault="004259CB" w:rsidP="004259CB">
      <w:pPr>
        <w:rPr>
          <w:lang w:val="en-GB"/>
        </w:rPr>
      </w:pPr>
    </w:p>
    <w:p w14:paraId="35E154AB" w14:textId="46A55693" w:rsidR="004259CB" w:rsidRPr="004259CB" w:rsidRDefault="004259CB" w:rsidP="004259CB">
      <w:pPr>
        <w:pStyle w:val="Heading1"/>
        <w:tabs>
          <w:tab w:val="clear" w:pos="0"/>
        </w:tabs>
        <w:spacing w:before="0"/>
        <w:ind w:left="0" w:firstLine="0"/>
        <w:rPr>
          <w:caps w:val="0"/>
        </w:rPr>
      </w:pPr>
      <w:bookmarkStart w:id="82" w:name="_Toc464136443"/>
      <w:bookmarkStart w:id="83" w:name="_Toc480449905"/>
      <w:r w:rsidRPr="004259CB">
        <w:rPr>
          <w:caps w:val="0"/>
        </w:rPr>
        <w:t>SUPPLEMENTARY ELEMENTS</w:t>
      </w:r>
      <w:bookmarkEnd w:id="82"/>
      <w:bookmarkEnd w:id="83"/>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BodyText"/>
      </w:pPr>
      <w:r w:rsidRPr="004259CB">
        <w:t>There are no supplementary elements to this Standard.</w:t>
      </w:r>
    </w:p>
    <w:p w14:paraId="54692D7F" w14:textId="2A2DD053" w:rsidR="004259CB" w:rsidRPr="004259CB" w:rsidRDefault="00757708" w:rsidP="004259CB">
      <w:pPr>
        <w:pStyle w:val="Heading1"/>
        <w:tabs>
          <w:tab w:val="clear" w:pos="0"/>
        </w:tabs>
        <w:spacing w:before="0"/>
        <w:ind w:left="0" w:firstLine="0"/>
        <w:rPr>
          <w:caps w:val="0"/>
        </w:rPr>
      </w:pPr>
      <w:bookmarkStart w:id="84" w:name="_Toc464033448"/>
      <w:bookmarkStart w:id="85" w:name="_Toc464136444"/>
      <w:bookmarkStart w:id="86" w:name="_Toc480449906"/>
      <w:r>
        <w:rPr>
          <w:caps w:val="0"/>
        </w:rPr>
        <w:t>APPROVAL</w:t>
      </w:r>
      <w:r w:rsidR="004259CB" w:rsidRPr="004259CB">
        <w:rPr>
          <w:caps w:val="0"/>
        </w:rPr>
        <w:t xml:space="preserve"> AND AMENDMENT OF STANDARDS</w:t>
      </w:r>
      <w:bookmarkEnd w:id="84"/>
      <w:bookmarkEnd w:id="85"/>
      <w:bookmarkEnd w:id="86"/>
    </w:p>
    <w:p w14:paraId="62034E75" w14:textId="77777777" w:rsidR="004259CB" w:rsidRPr="004259CB" w:rsidRDefault="004259CB" w:rsidP="004259CB">
      <w:pPr>
        <w:pStyle w:val="Sparationtitre1"/>
        <w:rPr>
          <w:lang w:val="en-GB"/>
        </w:rPr>
      </w:pPr>
    </w:p>
    <w:p w14:paraId="33E5B8DE" w14:textId="3B53DCAF" w:rsidR="004259CB" w:rsidRPr="004259CB" w:rsidRDefault="004259CB" w:rsidP="004259CB">
      <w:pPr>
        <w:pStyle w:val="BodyText"/>
      </w:pPr>
      <w:r w:rsidRPr="004259CB">
        <w:t xml:space="preserve">IALA Standards may be </w:t>
      </w:r>
      <w:r w:rsidR="00757708">
        <w:t>approved</w:t>
      </w:r>
      <w:r w:rsidRPr="004259CB">
        <w:t xml:space="preserve"> or amended </w:t>
      </w:r>
      <w:r w:rsidR="00757708">
        <w:t>at a General Assembly</w:t>
      </w:r>
      <w:r w:rsidRPr="004259CB">
        <w:t>.</w:t>
      </w:r>
    </w:p>
    <w:p w14:paraId="73E02733" w14:textId="2DD47BCC" w:rsidR="004259CB" w:rsidRPr="004259CB" w:rsidRDefault="004259CB" w:rsidP="004259CB">
      <w:pPr>
        <w:pStyle w:val="Heading1"/>
        <w:tabs>
          <w:tab w:val="clear" w:pos="0"/>
        </w:tabs>
        <w:spacing w:before="0"/>
        <w:ind w:left="0" w:firstLine="0"/>
        <w:rPr>
          <w:caps w:val="0"/>
        </w:rPr>
      </w:pPr>
      <w:bookmarkStart w:id="87" w:name="_Toc464033449"/>
      <w:bookmarkStart w:id="88" w:name="_Toc455589152"/>
      <w:bookmarkStart w:id="89" w:name="_Toc455589153"/>
      <w:bookmarkStart w:id="90" w:name="_Toc455589154"/>
      <w:bookmarkStart w:id="91" w:name="_Toc455589155"/>
      <w:bookmarkStart w:id="92" w:name="_Toc455589156"/>
      <w:bookmarkStart w:id="93" w:name="_Toc455589157"/>
      <w:bookmarkStart w:id="94" w:name="_Toc455589158"/>
      <w:bookmarkStart w:id="95" w:name="_Toc455589159"/>
      <w:bookmarkStart w:id="96" w:name="_Toc455589160"/>
      <w:bookmarkStart w:id="97" w:name="_Toc455589161"/>
      <w:bookmarkStart w:id="98" w:name="_Toc455589162"/>
      <w:bookmarkStart w:id="99" w:name="_Toc455589163"/>
      <w:bookmarkStart w:id="100" w:name="_Toc455589164"/>
      <w:bookmarkStart w:id="101" w:name="_Toc455589165"/>
      <w:bookmarkStart w:id="102" w:name="_Toc455589166"/>
      <w:bookmarkStart w:id="103" w:name="_Toc455589167"/>
      <w:bookmarkStart w:id="104" w:name="_Toc455589168"/>
      <w:bookmarkStart w:id="105" w:name="_Toc455589169"/>
      <w:bookmarkStart w:id="106" w:name="_Toc455589170"/>
      <w:bookmarkStart w:id="107" w:name="_Toc455589171"/>
      <w:bookmarkStart w:id="108" w:name="_Toc464033450"/>
      <w:bookmarkStart w:id="109" w:name="_Toc464033451"/>
      <w:bookmarkStart w:id="110" w:name="_Toc432687611"/>
      <w:bookmarkStart w:id="111" w:name="_Toc464033452"/>
      <w:bookmarkStart w:id="112" w:name="_Toc464136445"/>
      <w:bookmarkStart w:id="113" w:name="_Toc480449907"/>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rsidRPr="004259CB">
        <w:rPr>
          <w:caps w:val="0"/>
        </w:rPr>
        <w:t>DOCUMENT HISTORY</w:t>
      </w:r>
      <w:bookmarkEnd w:id="110"/>
      <w:bookmarkEnd w:id="111"/>
      <w:bookmarkEnd w:id="112"/>
      <w:bookmarkEnd w:id="113"/>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TableGrid"/>
        <w:tblW w:w="9923" w:type="dxa"/>
        <w:tblInd w:w="-5" w:type="dxa"/>
        <w:tblLook w:val="04A0" w:firstRow="1" w:lastRow="0" w:firstColumn="1" w:lastColumn="0" w:noHBand="0" w:noVBand="1"/>
      </w:tblPr>
      <w:tblGrid>
        <w:gridCol w:w="1417"/>
        <w:gridCol w:w="2268"/>
        <w:gridCol w:w="6238"/>
      </w:tblGrid>
      <w:tr w:rsidR="004259CB" w:rsidRPr="004259CB" w14:paraId="581D63EC" w14:textId="77777777" w:rsidTr="00362536">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2898F967" w:rsidR="004259CB" w:rsidRPr="00BA0733" w:rsidRDefault="004259CB" w:rsidP="00BA0733">
            <w:pPr>
              <w:spacing w:before="120" w:after="120"/>
              <w:rPr>
                <w:b/>
                <w:sz w:val="22"/>
                <w:lang w:val="en-GB"/>
              </w:rPr>
            </w:pPr>
            <w:r w:rsidRPr="00BA0733">
              <w:rPr>
                <w:b/>
                <w:sz w:val="22"/>
                <w:lang w:val="en-GB"/>
              </w:rPr>
              <w:t>Details</w:t>
            </w:r>
          </w:p>
        </w:tc>
        <w:tc>
          <w:tcPr>
            <w:tcW w:w="6238"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362536">
        <w:tc>
          <w:tcPr>
            <w:tcW w:w="1417" w:type="dxa"/>
            <w:vAlign w:val="center"/>
          </w:tcPr>
          <w:p w14:paraId="7A8F493F" w14:textId="4F6D92CA" w:rsidR="004259CB" w:rsidRPr="00BA0733" w:rsidRDefault="004259CB" w:rsidP="00BA0733">
            <w:pPr>
              <w:spacing w:before="120" w:after="120"/>
              <w:rPr>
                <w:sz w:val="22"/>
                <w:lang w:val="en-GB"/>
              </w:rPr>
            </w:pPr>
            <w:r w:rsidRPr="00BA0733">
              <w:rPr>
                <w:sz w:val="22"/>
                <w:lang w:val="en-GB"/>
              </w:rPr>
              <w:t>2018-0</w:t>
            </w:r>
            <w:r w:rsidR="00362536">
              <w:rPr>
                <w:sz w:val="22"/>
                <w:lang w:val="en-GB"/>
              </w:rPr>
              <w:t>5</w:t>
            </w:r>
            <w:r w:rsidRPr="00BA0733">
              <w:rPr>
                <w:sz w:val="22"/>
                <w:lang w:val="en-GB"/>
              </w:rPr>
              <w:t>-</w:t>
            </w:r>
            <w:r w:rsidR="00362536">
              <w:rPr>
                <w:sz w:val="22"/>
                <w:lang w:val="en-GB"/>
              </w:rPr>
              <w:t>29</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238" w:type="dxa"/>
            <w:vAlign w:val="center"/>
          </w:tcPr>
          <w:p w14:paraId="3E3AE685" w14:textId="0EF0A0FC" w:rsidR="004259CB" w:rsidRPr="00BA0733" w:rsidRDefault="004259CB" w:rsidP="00BA0733">
            <w:pPr>
              <w:spacing w:before="120" w:after="120"/>
              <w:rPr>
                <w:sz w:val="22"/>
                <w:lang w:val="en-GB"/>
              </w:rPr>
            </w:pPr>
            <w:r w:rsidRPr="004628EB">
              <w:rPr>
                <w:sz w:val="22"/>
                <w:highlight w:val="yellow"/>
                <w:lang w:val="en-GB"/>
                <w:rPrChange w:id="114" w:author="Phil Day" w:date="2021-04-15T13:14:00Z">
                  <w:rPr>
                    <w:sz w:val="22"/>
                    <w:lang w:val="en-GB"/>
                  </w:rPr>
                </w:rPrChange>
              </w:rPr>
              <w:t xml:space="preserve">General Assembly Resolution, Incheon, </w:t>
            </w:r>
            <w:r w:rsidR="009D3879" w:rsidRPr="004628EB">
              <w:rPr>
                <w:sz w:val="22"/>
                <w:highlight w:val="yellow"/>
                <w:lang w:val="en-GB"/>
                <w:rPrChange w:id="115" w:author="Phil Day" w:date="2021-04-15T13:14:00Z">
                  <w:rPr>
                    <w:sz w:val="22"/>
                    <w:lang w:val="en-GB"/>
                  </w:rPr>
                </w:rPrChange>
              </w:rPr>
              <w:t xml:space="preserve">Republic of </w:t>
            </w:r>
            <w:r w:rsidRPr="004628EB">
              <w:rPr>
                <w:sz w:val="22"/>
                <w:highlight w:val="yellow"/>
                <w:lang w:val="en-GB"/>
                <w:rPrChange w:id="116" w:author="Phil Day" w:date="2021-04-15T13:14:00Z">
                  <w:rPr>
                    <w:sz w:val="22"/>
                    <w:lang w:val="en-GB"/>
                  </w:rPr>
                </w:rPrChange>
              </w:rPr>
              <w:t>Korea, May 2018.</w:t>
            </w:r>
          </w:p>
        </w:tc>
      </w:tr>
    </w:tbl>
    <w:p w14:paraId="5D2874E0" w14:textId="77777777" w:rsidR="00AB326D" w:rsidRPr="004259CB" w:rsidRDefault="00AB326D" w:rsidP="004259CB">
      <w:pPr>
        <w:pStyle w:val="BodyText"/>
      </w:pPr>
    </w:p>
    <w:sectPr w:rsidR="00AB326D" w:rsidRPr="004259CB" w:rsidSect="00480184">
      <w:headerReference w:type="even" r:id="rId28"/>
      <w:headerReference w:type="default" r:id="rId29"/>
      <w:headerReference w:type="first" r:id="rId30"/>
      <w:pgSz w:w="11906" w:h="16838" w:code="9"/>
      <w:pgMar w:top="567" w:right="794" w:bottom="567" w:left="907" w:header="567"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 w:author="Capt. Phillip Day" w:date="2021-04-15T13:05:00Z" w:initials="PD">
    <w:p w14:paraId="3528029A" w14:textId="127EA530" w:rsidR="00482F2F" w:rsidRDefault="00482F2F">
      <w:pPr>
        <w:pStyle w:val="CommentText"/>
      </w:pPr>
      <w:r>
        <w:rPr>
          <w:rStyle w:val="CommentReference"/>
        </w:rPr>
        <w:annotationRef/>
      </w:r>
      <w:r>
        <w:t>Is this correct</w:t>
      </w:r>
    </w:p>
  </w:comment>
  <w:comment w:id="9" w:author="Capt. Phillip Day" w:date="2021-04-15T13:04:00Z" w:initials="PD">
    <w:p w14:paraId="7513D2D9" w14:textId="26FE0374" w:rsidR="00482F2F" w:rsidRDefault="00482F2F">
      <w:pPr>
        <w:pStyle w:val="CommentText"/>
      </w:pPr>
      <w:r>
        <w:rPr>
          <w:rStyle w:val="CommentReference"/>
        </w:rPr>
        <w:annotationRef/>
      </w:r>
      <w:r>
        <w:t>To update</w:t>
      </w:r>
    </w:p>
  </w:comment>
  <w:comment w:id="39" w:author="Capt. Phillip Day" w:date="2021-04-15T13:06:00Z" w:initials="PD">
    <w:p w14:paraId="0B5A9B1A" w14:textId="6AB55800" w:rsidR="00482F2F" w:rsidRDefault="00482F2F">
      <w:pPr>
        <w:pStyle w:val="CommentText"/>
      </w:pPr>
      <w:r>
        <w:rPr>
          <w:rStyle w:val="CommentReference"/>
        </w:rPr>
        <w:annotationRef/>
      </w:r>
      <w:r>
        <w:t>Needs updating</w:t>
      </w:r>
    </w:p>
  </w:comment>
  <w:comment w:id="50" w:author="Capt. Phillip Day" w:date="2021-04-15T13:08:00Z" w:initials="PD">
    <w:p w14:paraId="0292E44D" w14:textId="324BF556" w:rsidR="00482F2F" w:rsidRDefault="00482F2F">
      <w:pPr>
        <w:pStyle w:val="CommentText"/>
      </w:pPr>
      <w:r>
        <w:rPr>
          <w:rStyle w:val="CommentReference"/>
        </w:rPr>
        <w:annotationRef/>
      </w:r>
      <w:r>
        <w:t>Needs to be consistent with current subject areas</w:t>
      </w:r>
    </w:p>
  </w:comment>
  <w:comment w:id="51" w:author="Capt. Phillip Day" w:date="2021-04-15T13:09:00Z" w:initials="PD">
    <w:p w14:paraId="4D58EB39" w14:textId="393AE4A7" w:rsidR="00482F2F" w:rsidRDefault="00482F2F">
      <w:pPr>
        <w:pStyle w:val="CommentText"/>
      </w:pPr>
      <w:r>
        <w:rPr>
          <w:rStyle w:val="CommentReference"/>
        </w:rPr>
        <w:annotationRef/>
      </w:r>
      <w:r>
        <w:t>May be not needed to be emphasized</w:t>
      </w:r>
    </w:p>
  </w:comment>
  <w:comment w:id="61" w:author="Capt. Phillip Day" w:date="2021-04-15T13:11:00Z" w:initials="PD">
    <w:p w14:paraId="774D2316" w14:textId="2699B031" w:rsidR="00482F2F" w:rsidRDefault="00482F2F">
      <w:pPr>
        <w:pStyle w:val="CommentText"/>
      </w:pPr>
      <w:r>
        <w:rPr>
          <w:rStyle w:val="CommentReference"/>
        </w:rPr>
        <w:annotationRef/>
      </w:r>
      <w:r>
        <w:rPr>
          <w:rStyle w:val="CommentReference"/>
        </w:rPr>
        <w:t>Is there a way to link the normative and informative to a live document?</w:t>
      </w:r>
      <w:r w:rsidR="004628EB">
        <w:rPr>
          <w:rStyle w:val="CommentReference"/>
        </w:rPr>
        <w:t xml:space="preserve"> Otherwise update list at ARM 16</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528029A" w15:done="0"/>
  <w15:commentEx w15:paraId="7513D2D9" w15:done="0"/>
  <w15:commentEx w15:paraId="0B5A9B1A" w15:done="0"/>
  <w15:commentEx w15:paraId="0292E44D" w15:done="0"/>
  <w15:commentEx w15:paraId="4D58EB39" w15:done="0"/>
  <w15:commentEx w15:paraId="774D231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22B894" w16cex:dateUtc="2021-04-15T12:05:00Z"/>
  <w16cex:commentExtensible w16cex:durableId="2422B84A" w16cex:dateUtc="2021-04-15T12:04:00Z"/>
  <w16cex:commentExtensible w16cex:durableId="2422B8D3" w16cex:dateUtc="2021-04-15T12:06:00Z"/>
  <w16cex:commentExtensible w16cex:durableId="2422B932" w16cex:dateUtc="2021-04-15T12:08:00Z"/>
  <w16cex:commentExtensible w16cex:durableId="2422B983" w16cex:dateUtc="2021-04-15T12:09:00Z"/>
  <w16cex:commentExtensible w16cex:durableId="2422B9E9" w16cex:dateUtc="2021-04-15T12: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528029A" w16cid:durableId="2422B894"/>
  <w16cid:commentId w16cid:paraId="7513D2D9" w16cid:durableId="2422B84A"/>
  <w16cid:commentId w16cid:paraId="0B5A9B1A" w16cid:durableId="2422B8D3"/>
  <w16cid:commentId w16cid:paraId="0292E44D" w16cid:durableId="2422B932"/>
  <w16cid:commentId w16cid:paraId="4D58EB39" w16cid:durableId="2422B983"/>
  <w16cid:commentId w16cid:paraId="774D2316" w16cid:durableId="2422B9E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2EF6E" w14:textId="77777777" w:rsidR="00EF1F90" w:rsidRDefault="00EF1F90" w:rsidP="003274DB">
      <w:r>
        <w:separator/>
      </w:r>
    </w:p>
  </w:endnote>
  <w:endnote w:type="continuationSeparator" w:id="0">
    <w:p w14:paraId="0DACFC61" w14:textId="77777777" w:rsidR="00EF1F90" w:rsidRDefault="00EF1F90"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Next LT Pro Regular">
    <w:altName w:val="Arial"/>
    <w:panose1 w:val="00000000000000000000"/>
    <w:charset w:val="00"/>
    <w:family w:val="swiss"/>
    <w:notTrueType/>
    <w:pitch w:val="variable"/>
    <w:sig w:usb0="00000001" w:usb1="5000204A" w:usb2="00000000" w:usb3="00000000" w:csb0="0000009B"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AC114" w14:textId="77777777" w:rsidR="002E518C" w:rsidRDefault="002E51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681B2" w14:textId="789476D7" w:rsidR="00857580" w:rsidRDefault="00B117BD" w:rsidP="008747E0">
    <w:pPr>
      <w:pStyle w:val="Footer"/>
      <w:rPr>
        <w:lang w:val="en-GB"/>
      </w:rPr>
    </w:pPr>
    <w:r w:rsidRPr="00442889">
      <w:rPr>
        <w:noProof/>
        <w:lang w:val="fr-FR" w:eastAsia="fr-FR"/>
      </w:rPr>
      <w:drawing>
        <wp:anchor distT="0" distB="0" distL="114300" distR="114300" simplePos="0" relativeHeight="251654144" behindDoc="1" locked="0" layoutInCell="1" allowOverlap="1" wp14:anchorId="6E073939" wp14:editId="524C1F15">
          <wp:simplePos x="0" y="0"/>
          <wp:positionH relativeFrom="page">
            <wp:posOffset>779303</wp:posOffset>
          </wp:positionH>
          <wp:positionV relativeFrom="page">
            <wp:posOffset>9567862</wp:posOffset>
          </wp:positionV>
          <wp:extent cx="3247200" cy="723600"/>
          <wp:effectExtent l="0" t="0" r="0" b="63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fr-FR" w:eastAsia="fr-FR"/>
      </w:rPr>
      <mc:AlternateContent>
        <mc:Choice Requires="wps">
          <w:drawing>
            <wp:anchor distT="0" distB="0" distL="114300" distR="114300" simplePos="0" relativeHeight="251655168" behindDoc="0" locked="0" layoutInCell="1" allowOverlap="1" wp14:anchorId="7BFBF8D0" wp14:editId="5AB832F7">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60CB10" id="Connecteur droit 11"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7A17A7FC" w:rsidR="00857580" w:rsidRPr="00ED2A8D" w:rsidRDefault="00857580" w:rsidP="008747E0">
    <w:pPr>
      <w:pStyle w:val="Footer"/>
      <w:rPr>
        <w:lang w:val="en-GB"/>
      </w:rPr>
    </w:pP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0945C" w14:textId="77777777" w:rsidR="002E518C" w:rsidRDefault="002E518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45D6EC0F" w:rsidR="00857580" w:rsidRPr="00C907DF" w:rsidRDefault="00EF1F90" w:rsidP="00CB19DB">
    <w:pPr>
      <w:pStyle w:val="Footerportrait"/>
      <w:rPr>
        <w:rStyle w:val="PageNumber"/>
        <w:szCs w:val="15"/>
      </w:rPr>
    </w:pPr>
    <w:r>
      <w:fldChar w:fldCharType="begin"/>
    </w:r>
    <w:r>
      <w:instrText xml:space="preserve"> STYLEREF "Document type" \* MERGEFORMAT </w:instrText>
    </w:r>
    <w:r>
      <w:fldChar w:fldCharType="separate"/>
    </w:r>
    <w:r w:rsidR="00AF2EE3">
      <w:t>IALA Standard</w:t>
    </w:r>
    <w:r>
      <w:fldChar w:fldCharType="end"/>
    </w:r>
    <w:r w:rsidR="00857580" w:rsidRPr="00C907DF">
      <w:t xml:space="preserve"> </w:t>
    </w:r>
    <w:r>
      <w:fldChar w:fldCharType="begin"/>
    </w:r>
    <w:r>
      <w:instrText xml:space="preserve"> STYLEREF "Document number" \* MERGEFORMAT </w:instrText>
    </w:r>
    <w:r>
      <w:fldChar w:fldCharType="separate"/>
    </w:r>
    <w:r w:rsidR="00AF2EE3">
      <w:t>S1010</w:t>
    </w:r>
    <w:r>
      <w:fldChar w:fldCharType="end"/>
    </w:r>
    <w:r w:rsidR="00857580" w:rsidRPr="00C907DF">
      <w:t xml:space="preserve"> –</w:t>
    </w:r>
    <w:r w:rsidR="00857580">
      <w:t xml:space="preserve"> </w:t>
    </w:r>
    <w:r>
      <w:fldChar w:fldCharType="begin"/>
    </w:r>
    <w:r>
      <w:instrText xml:space="preserve"> STYLEREF "Document name" \* MERGEFORMAT </w:instrText>
    </w:r>
    <w:r>
      <w:fldChar w:fldCharType="separate"/>
    </w:r>
    <w:r w:rsidR="00AF2EE3">
      <w:t>Marine Aids to Navigation Planning and Service Requirements</w:t>
    </w:r>
    <w:r>
      <w:fldChar w:fldCharType="end"/>
    </w:r>
  </w:p>
  <w:p w14:paraId="19BC5EB7" w14:textId="21F847EE" w:rsidR="00857580" w:rsidRPr="00CB19DB" w:rsidRDefault="00EF1F90" w:rsidP="00CB19DB">
    <w:pPr>
      <w:pStyle w:val="Footerportrait"/>
    </w:pPr>
    <w:r>
      <w:fldChar w:fldCharType="begin"/>
    </w:r>
    <w:r>
      <w:instrText xml:space="preserve"> STYLEREF "Edition number" \* MERGEFORMA</w:instrText>
    </w:r>
    <w:r>
      <w:instrText xml:space="preserve">T </w:instrText>
    </w:r>
    <w:r>
      <w:fldChar w:fldCharType="separate"/>
    </w:r>
    <w:r w:rsidR="00AF2EE3">
      <w:t>Edition 12.0</w:t>
    </w:r>
    <w:r>
      <w:fldChar w:fldCharType="end"/>
    </w:r>
    <w:r w:rsidR="00857580">
      <w:t xml:space="preserve">  </w:t>
    </w:r>
    <w:r>
      <w:fldChar w:fldCharType="begin"/>
    </w:r>
    <w:r>
      <w:instrText xml:space="preserve"> STYLEREF "Document date" \* MERGEFORMAT </w:instrText>
    </w:r>
    <w:r>
      <w:fldChar w:fldCharType="separate"/>
    </w:r>
    <w:r w:rsidR="00AF2EE3">
      <w:t>May 20182023</w:t>
    </w:r>
    <w:r>
      <w:fldChar w:fldCharType="end"/>
    </w:r>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8369BB">
      <w:t>7</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18BB4" w14:textId="77777777" w:rsidR="00EF1F90" w:rsidRDefault="00EF1F90" w:rsidP="003274DB">
      <w:r>
        <w:separator/>
      </w:r>
    </w:p>
  </w:footnote>
  <w:footnote w:type="continuationSeparator" w:id="0">
    <w:p w14:paraId="55FA5A1B" w14:textId="77777777" w:rsidR="00EF1F90" w:rsidRDefault="00EF1F90"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4573E" w14:textId="77777777" w:rsidR="002E518C" w:rsidRDefault="002E518C">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51EF9" w14:textId="47A84F51" w:rsidR="007D719D" w:rsidRDefault="007D719D">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C6198" w14:textId="69CA5116" w:rsidR="0036232A" w:rsidRDefault="00EF1F90" w:rsidP="007D719D">
    <w:pPr>
      <w:pStyle w:val="Header"/>
      <w:jc w:val="right"/>
      <w:rPr>
        <w:lang w:val="en-GB"/>
      </w:rPr>
    </w:pPr>
    <w:customXmlInsRangeStart w:id="117" w:author="Jeon MinSu" w:date="2021-09-03T09:25:00Z"/>
    <w:sdt>
      <w:sdtPr>
        <w:rPr>
          <w:lang w:val="en-GB"/>
        </w:rPr>
        <w:id w:val="-1144578919"/>
        <w:docPartObj>
          <w:docPartGallery w:val="Watermarks"/>
          <w:docPartUnique/>
        </w:docPartObj>
      </w:sdtPr>
      <w:sdtEndPr/>
      <w:sdtContent>
        <w:customXmlInsRangeEnd w:id="117"/>
        <w:ins w:id="118" w:author="Jeon MinSu" w:date="2021-09-03T09:25:00Z">
          <w:r>
            <w:rPr>
              <w:noProof/>
              <w:lang w:val="en-GB"/>
            </w:rPr>
            <w:pict w14:anchorId="537142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customXmlInsRangeStart w:id="119" w:author="Jeon MinSu" w:date="2021-09-03T09:25:00Z"/>
      </w:sdtContent>
    </w:sdt>
    <w:customXmlInsRangeEnd w:id="119"/>
    <w:r w:rsidR="0036232A">
      <w:rPr>
        <w:noProof/>
        <w:lang w:val="fr-FR" w:eastAsia="fr-FR"/>
      </w:rPr>
      <w:drawing>
        <wp:anchor distT="0" distB="0" distL="114300" distR="114300" simplePos="0" relativeHeight="251656192" behindDoc="1" locked="0" layoutInCell="1" allowOverlap="1" wp14:anchorId="7265616B" wp14:editId="5F417C5E">
          <wp:simplePos x="0" y="0"/>
          <wp:positionH relativeFrom="page">
            <wp:posOffset>6695123</wp:posOffset>
          </wp:positionH>
          <wp:positionV relativeFrom="page">
            <wp:posOffset>-6985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199D5D8" w14:textId="65DA7C30" w:rsidR="00857D03" w:rsidRPr="00857D03" w:rsidRDefault="00857D03" w:rsidP="007D719D">
    <w:pPr>
      <w:pStyle w:val="Header"/>
      <w:jc w:val="right"/>
      <w:rPr>
        <w:sz w:val="22"/>
        <w:lang w:val="en-GB"/>
      </w:rPr>
    </w:pPr>
  </w:p>
  <w:p w14:paraId="4F91943A" w14:textId="50BCED8F" w:rsidR="00857580" w:rsidRDefault="00857580" w:rsidP="007D719D">
    <w:pPr>
      <w:pStyle w:val="Header"/>
      <w:jc w:val="right"/>
      <w:rPr>
        <w:sz w:val="18"/>
        <w:szCs w:val="18"/>
        <w:lang w:val="en-GB"/>
      </w:rPr>
    </w:pPr>
  </w:p>
  <w:p w14:paraId="1DA38C37" w14:textId="77777777" w:rsidR="00857D03" w:rsidRPr="00857D03" w:rsidRDefault="00857D03" w:rsidP="007D719D">
    <w:pPr>
      <w:pStyle w:val="Header"/>
      <w:jc w:val="right"/>
      <w:rPr>
        <w:sz w:val="18"/>
        <w:szCs w:val="18"/>
        <w:lang w:val="en-GB"/>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A0F70" w14:textId="6B8E282E" w:rsidR="007D719D" w:rsidRDefault="007D71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E1D94" w14:textId="29E92BF6" w:rsidR="00857580" w:rsidRPr="00ED2A8D" w:rsidRDefault="00857580" w:rsidP="005F1891">
    <w:pPr>
      <w:pStyle w:val="Header"/>
      <w:ind w:left="2127"/>
      <w:jc w:val="right"/>
      <w:rPr>
        <w:lang w:val="en-GB"/>
      </w:rPr>
    </w:pPr>
    <w:r w:rsidRPr="004D25E6">
      <w:rPr>
        <w:noProof/>
        <w:sz w:val="16"/>
        <w:szCs w:val="16"/>
        <w:lang w:val="fr-FR" w:eastAsia="fr-FR"/>
      </w:rPr>
      <w:drawing>
        <wp:anchor distT="0" distB="0" distL="114300" distR="114300" simplePos="0" relativeHeight="251658240" behindDoc="1" locked="0" layoutInCell="1" allowOverlap="1" wp14:anchorId="03207D6E" wp14:editId="6852EDF7">
          <wp:simplePos x="0" y="0"/>
          <wp:positionH relativeFrom="page">
            <wp:posOffset>2880360</wp:posOffset>
          </wp:positionH>
          <wp:positionV relativeFrom="page">
            <wp:posOffset>180340</wp:posOffset>
          </wp:positionV>
          <wp:extent cx="1803600" cy="1440000"/>
          <wp:effectExtent l="0" t="0" r="6350" b="825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98193C0" w14:textId="77777777" w:rsidR="00857580" w:rsidRDefault="00857580" w:rsidP="008747E0">
    <w:pPr>
      <w:pStyle w:val="Header"/>
      <w:rPr>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77777777" w:rsidR="00857580" w:rsidRPr="00ED2A8D" w:rsidRDefault="00857580" w:rsidP="008747E0">
    <w:pPr>
      <w:pStyle w:val="Header"/>
      <w:rPr>
        <w:lang w:val="en-GB"/>
      </w:rPr>
    </w:pPr>
  </w:p>
  <w:p w14:paraId="74E97DBD" w14:textId="77777777" w:rsidR="00857580" w:rsidRPr="00ED2A8D" w:rsidRDefault="00857580" w:rsidP="001349DB">
    <w:pPr>
      <w:pStyle w:val="Header"/>
      <w:spacing w:line="360" w:lineRule="exact"/>
      <w:rPr>
        <w:lang w:val="en-GB"/>
      </w:rPr>
    </w:pPr>
    <w:r>
      <w:rPr>
        <w:noProof/>
        <w:lang w:val="fr-FR" w:eastAsia="fr-FR"/>
      </w:rPr>
      <w:drawing>
        <wp:anchor distT="0" distB="0" distL="114300" distR="114300" simplePos="0" relativeHeight="251659264" behindDoc="1" locked="0" layoutInCell="1" allowOverlap="1" wp14:anchorId="7FD87733" wp14:editId="508007CD">
          <wp:simplePos x="0" y="0"/>
          <wp:positionH relativeFrom="page">
            <wp:posOffset>0</wp:posOffset>
          </wp:positionH>
          <wp:positionV relativeFrom="page">
            <wp:posOffset>1686972</wp:posOffset>
          </wp:positionV>
          <wp:extent cx="7550150" cy="2066925"/>
          <wp:effectExtent l="0" t="0" r="0" b="952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6DA0F" w14:textId="77777777" w:rsidR="002E518C" w:rsidRDefault="002E518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8D9F3" w14:textId="387B7DDF" w:rsidR="004A6127" w:rsidRDefault="004A612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F7B1D" w14:textId="417829D6" w:rsidR="00AA74D6" w:rsidRPr="00857D03" w:rsidRDefault="00857D03" w:rsidP="00857D03">
    <w:pPr>
      <w:pStyle w:val="Header"/>
      <w:jc w:val="right"/>
      <w:rPr>
        <w:sz w:val="22"/>
        <w:lang w:val="en-GB"/>
      </w:rPr>
    </w:pPr>
    <w:r>
      <w:rPr>
        <w:noProof/>
        <w:sz w:val="18"/>
        <w:szCs w:val="18"/>
        <w:lang w:val="fr-FR" w:eastAsia="fr-FR"/>
      </w:rPr>
      <w:drawing>
        <wp:anchor distT="0" distB="0" distL="114300" distR="114300" simplePos="0" relativeHeight="251660288" behindDoc="1" locked="0" layoutInCell="1" allowOverlap="1" wp14:anchorId="67074A32" wp14:editId="51BE4D4B">
          <wp:simplePos x="0" y="0"/>
          <wp:positionH relativeFrom="column">
            <wp:posOffset>6033135</wp:posOffset>
          </wp:positionH>
          <wp:positionV relativeFrom="paragraph">
            <wp:posOffset>-59690</wp:posOffset>
          </wp:positionV>
          <wp:extent cx="442912" cy="449580"/>
          <wp:effectExtent l="0" t="0" r="0" b="762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442912" cy="449580"/>
                  </a:xfrm>
                  <a:prstGeom prst="rect">
                    <a:avLst/>
                  </a:prstGeom>
                </pic:spPr>
              </pic:pic>
            </a:graphicData>
          </a:graphic>
          <wp14:sizeRelH relativeFrom="margin">
            <wp14:pctWidth>0</wp14:pctWidth>
          </wp14:sizeRelH>
          <wp14:sizeRelV relativeFrom="margin">
            <wp14:pctHeight>0</wp14:pctHeight>
          </wp14:sizeRelV>
        </wp:anchor>
      </w:drawing>
    </w:r>
  </w:p>
  <w:p w14:paraId="7D12B623" w14:textId="5CA06C1B" w:rsidR="00AA74D6" w:rsidRPr="00857D03" w:rsidRDefault="00AA74D6" w:rsidP="00857D03">
    <w:pPr>
      <w:pStyle w:val="Header"/>
      <w:jc w:val="right"/>
      <w:rPr>
        <w:sz w:val="18"/>
        <w:szCs w:val="18"/>
        <w:lang w:val="en-GB"/>
      </w:rPr>
    </w:pPr>
  </w:p>
  <w:p w14:paraId="51E25C2B" w14:textId="77777777" w:rsidR="00AA74D6" w:rsidRDefault="00AA74D6" w:rsidP="008747E0">
    <w:pPr>
      <w:pStyle w:val="Header"/>
      <w:rPr>
        <w:lang w:val="en-GB"/>
      </w:rPr>
    </w:pPr>
  </w:p>
  <w:p w14:paraId="73F6B669" w14:textId="77777777" w:rsidR="00AA74D6" w:rsidRDefault="00AA74D6" w:rsidP="008747E0">
    <w:pPr>
      <w:pStyle w:val="Header"/>
      <w:rPr>
        <w:lang w:val="en-GB"/>
      </w:rPr>
    </w:pPr>
  </w:p>
  <w:p w14:paraId="5AC0BD59" w14:textId="77777777" w:rsidR="00AA74D6" w:rsidRDefault="00AA74D6" w:rsidP="008747E0">
    <w:pPr>
      <w:pStyle w:val="Header"/>
      <w:rPr>
        <w:lang w:val="en-GB"/>
      </w:rPr>
    </w:pPr>
  </w:p>
  <w:p w14:paraId="2F2CEC0E" w14:textId="77777777" w:rsidR="00AA74D6" w:rsidRDefault="00AA74D6" w:rsidP="008747E0">
    <w:pPr>
      <w:pStyle w:val="Header"/>
      <w:rPr>
        <w:lang w:val="en-GB"/>
      </w:rPr>
    </w:pPr>
  </w:p>
  <w:p w14:paraId="69689E10" w14:textId="77777777" w:rsidR="00AA74D6" w:rsidRPr="00ED2A8D" w:rsidRDefault="00AA74D6" w:rsidP="008747E0">
    <w:pPr>
      <w:pStyle w:val="Header"/>
      <w:rPr>
        <w:lang w:val="en-GB"/>
      </w:rPr>
    </w:pPr>
  </w:p>
  <w:p w14:paraId="6D84C8DE" w14:textId="21518684" w:rsidR="00AA74D6" w:rsidRPr="00ED2A8D" w:rsidRDefault="00AA74D6" w:rsidP="001349DB">
    <w:pPr>
      <w:pStyle w:val="Header"/>
      <w:spacing w:line="360" w:lineRule="exact"/>
      <w:rPr>
        <w:lang w:val="en-GB"/>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B0D35" w14:textId="64F57AF9" w:rsidR="004A6127" w:rsidRDefault="004A612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DDA59" w14:textId="31989D7E" w:rsidR="007D719D" w:rsidRDefault="007D719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EBDA3" w14:textId="46DEC73C" w:rsidR="0036232A" w:rsidRDefault="0036232A" w:rsidP="007D719D">
    <w:pPr>
      <w:pStyle w:val="Header"/>
      <w:tabs>
        <w:tab w:val="right" w:pos="9781"/>
      </w:tabs>
      <w:ind w:right="140"/>
      <w:jc w:val="right"/>
      <w:rPr>
        <w:lang w:val="en-GB"/>
      </w:rPr>
    </w:pPr>
    <w:r>
      <w:rPr>
        <w:noProof/>
        <w:lang w:val="fr-FR" w:eastAsia="fr-FR"/>
      </w:rPr>
      <w:drawing>
        <wp:anchor distT="0" distB="0" distL="114300" distR="114300" simplePos="0" relativeHeight="251657216" behindDoc="1" locked="0" layoutInCell="1" allowOverlap="1" wp14:anchorId="622BD764" wp14:editId="5E22D7DC">
          <wp:simplePos x="0" y="0"/>
          <wp:positionH relativeFrom="page">
            <wp:posOffset>6612255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7D719D">
      <w:rPr>
        <w:lang w:val="en-GB"/>
      </w:rPr>
      <w:tab/>
    </w:r>
  </w:p>
  <w:p w14:paraId="4E256FA9" w14:textId="5A44322E" w:rsidR="00857D03" w:rsidRPr="00857D03" w:rsidRDefault="00857D03" w:rsidP="007D719D">
    <w:pPr>
      <w:pStyle w:val="Header"/>
      <w:tabs>
        <w:tab w:val="right" w:pos="9781"/>
      </w:tabs>
      <w:ind w:right="140"/>
      <w:jc w:val="right"/>
      <w:rPr>
        <w:sz w:val="22"/>
        <w:lang w:val="en-GB"/>
      </w:rPr>
    </w:pPr>
  </w:p>
  <w:p w14:paraId="0C61824D" w14:textId="619F8D5A" w:rsidR="00857580" w:rsidRPr="00857D03" w:rsidRDefault="00857580" w:rsidP="007D719D">
    <w:pPr>
      <w:pStyle w:val="Header"/>
      <w:tabs>
        <w:tab w:val="right" w:pos="9781"/>
      </w:tabs>
      <w:ind w:right="140"/>
      <w:jc w:val="right"/>
      <w:rPr>
        <w:sz w:val="18"/>
        <w:szCs w:val="18"/>
        <w:lang w:val="en-GB"/>
      </w:rPr>
    </w:pPr>
  </w:p>
  <w:p w14:paraId="13D07D85" w14:textId="77777777" w:rsidR="00857580" w:rsidRPr="00ED2A8D" w:rsidRDefault="00857580" w:rsidP="008747E0">
    <w:pPr>
      <w:pStyle w:val="Header"/>
      <w:rPr>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7FA3F" w14:textId="1E07F041" w:rsidR="007D719D" w:rsidRDefault="007D71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8801B70"/>
    <w:multiLevelType w:val="hybridMultilevel"/>
    <w:tmpl w:val="525270D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5"/>
  </w:num>
  <w:num w:numId="16">
    <w:abstractNumId w:val="18"/>
  </w:num>
  <w:num w:numId="17">
    <w:abstractNumId w:val="26"/>
  </w:num>
  <w:num w:numId="18">
    <w:abstractNumId w:val="0"/>
  </w:num>
  <w:num w:numId="19">
    <w:abstractNumId w:val="18"/>
  </w:num>
  <w:num w:numId="20">
    <w:abstractNumId w:val="26"/>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 w:numId="34">
    <w:abstractNumId w:val="24"/>
  </w:num>
  <w:num w:numId="3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eon MinSu">
    <w15:presenceInfo w15:providerId="Windows Live" w15:userId="99649344055da0e6"/>
  </w15:person>
  <w15:person w15:author="Capt. Phillip Day">
    <w15:presenceInfo w15:providerId="AD" w15:userId="S::Phil.Day@nlb.org.uk::2003a51a-29f7-4f48-9561-5d9368db24ce"/>
  </w15:person>
  <w15:person w15:author="Phil Day">
    <w15:presenceInfo w15:providerId="AD" w15:userId="S::Phil.Day@nlb.org.uk::2003a51a-29f7-4f48-9561-5d9368db24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U0MjcxN7M0NDIxNzdX0lEKTi0uzszPAykwqgUAbhgzTiwAAAA="/>
  </w:docVars>
  <w:rsids>
    <w:rsidRoot w:val="00733698"/>
    <w:rsid w:val="00030CB7"/>
    <w:rsid w:val="0007176A"/>
    <w:rsid w:val="00084FFC"/>
    <w:rsid w:val="000C711B"/>
    <w:rsid w:val="000D4C23"/>
    <w:rsid w:val="000D601F"/>
    <w:rsid w:val="000E5B53"/>
    <w:rsid w:val="00102093"/>
    <w:rsid w:val="0013065D"/>
    <w:rsid w:val="001349DB"/>
    <w:rsid w:val="00142771"/>
    <w:rsid w:val="0015314F"/>
    <w:rsid w:val="00156544"/>
    <w:rsid w:val="00192FEB"/>
    <w:rsid w:val="001B1140"/>
    <w:rsid w:val="001C3592"/>
    <w:rsid w:val="001E416D"/>
    <w:rsid w:val="00203BE2"/>
    <w:rsid w:val="002204DA"/>
    <w:rsid w:val="002319D9"/>
    <w:rsid w:val="00245845"/>
    <w:rsid w:val="00265AFA"/>
    <w:rsid w:val="0027175D"/>
    <w:rsid w:val="0028214E"/>
    <w:rsid w:val="002B6679"/>
    <w:rsid w:val="002E518C"/>
    <w:rsid w:val="002F4802"/>
    <w:rsid w:val="002F5E14"/>
    <w:rsid w:val="00304DD8"/>
    <w:rsid w:val="003274DB"/>
    <w:rsid w:val="003476DC"/>
    <w:rsid w:val="003500F2"/>
    <w:rsid w:val="0036232A"/>
    <w:rsid w:val="00362536"/>
    <w:rsid w:val="00366678"/>
    <w:rsid w:val="003A7808"/>
    <w:rsid w:val="003B1456"/>
    <w:rsid w:val="003C04E3"/>
    <w:rsid w:val="003C7C34"/>
    <w:rsid w:val="004028D6"/>
    <w:rsid w:val="00406B02"/>
    <w:rsid w:val="004259CB"/>
    <w:rsid w:val="004324A8"/>
    <w:rsid w:val="00434EE8"/>
    <w:rsid w:val="00441393"/>
    <w:rsid w:val="00456F10"/>
    <w:rsid w:val="004628EB"/>
    <w:rsid w:val="004645CE"/>
    <w:rsid w:val="00480184"/>
    <w:rsid w:val="00482F2F"/>
    <w:rsid w:val="00496E8D"/>
    <w:rsid w:val="004A6127"/>
    <w:rsid w:val="004C7C5C"/>
    <w:rsid w:val="004D25E6"/>
    <w:rsid w:val="004E2F16"/>
    <w:rsid w:val="004F335D"/>
    <w:rsid w:val="004F505B"/>
    <w:rsid w:val="004F5C66"/>
    <w:rsid w:val="004F7BB5"/>
    <w:rsid w:val="00506049"/>
    <w:rsid w:val="00507C48"/>
    <w:rsid w:val="00526234"/>
    <w:rsid w:val="0053726A"/>
    <w:rsid w:val="00537ED8"/>
    <w:rsid w:val="00556CF6"/>
    <w:rsid w:val="00557F5A"/>
    <w:rsid w:val="005806AB"/>
    <w:rsid w:val="005B7365"/>
    <w:rsid w:val="005F1891"/>
    <w:rsid w:val="005F2642"/>
    <w:rsid w:val="006127AC"/>
    <w:rsid w:val="00621203"/>
    <w:rsid w:val="00630131"/>
    <w:rsid w:val="00664F80"/>
    <w:rsid w:val="00666061"/>
    <w:rsid w:val="006745BF"/>
    <w:rsid w:val="00680F99"/>
    <w:rsid w:val="006838DF"/>
    <w:rsid w:val="006A0E04"/>
    <w:rsid w:val="006B6BA8"/>
    <w:rsid w:val="006C2425"/>
    <w:rsid w:val="006C24DF"/>
    <w:rsid w:val="006C748C"/>
    <w:rsid w:val="006D1973"/>
    <w:rsid w:val="0070191F"/>
    <w:rsid w:val="00733698"/>
    <w:rsid w:val="00757708"/>
    <w:rsid w:val="00757F9E"/>
    <w:rsid w:val="00763409"/>
    <w:rsid w:val="0076457B"/>
    <w:rsid w:val="00767B26"/>
    <w:rsid w:val="007715E8"/>
    <w:rsid w:val="00782745"/>
    <w:rsid w:val="0078486B"/>
    <w:rsid w:val="007A2710"/>
    <w:rsid w:val="007A446A"/>
    <w:rsid w:val="007D2107"/>
    <w:rsid w:val="007D3221"/>
    <w:rsid w:val="007D719D"/>
    <w:rsid w:val="007E30DF"/>
    <w:rsid w:val="007E3BE2"/>
    <w:rsid w:val="007E46D5"/>
    <w:rsid w:val="007F7033"/>
    <w:rsid w:val="007F7544"/>
    <w:rsid w:val="008059E7"/>
    <w:rsid w:val="008315D8"/>
    <w:rsid w:val="008369BB"/>
    <w:rsid w:val="008431CF"/>
    <w:rsid w:val="00857580"/>
    <w:rsid w:val="00857D03"/>
    <w:rsid w:val="008747E0"/>
    <w:rsid w:val="00877C5F"/>
    <w:rsid w:val="008A4FC5"/>
    <w:rsid w:val="009210BC"/>
    <w:rsid w:val="00926369"/>
    <w:rsid w:val="0093055B"/>
    <w:rsid w:val="009330EF"/>
    <w:rsid w:val="00935F77"/>
    <w:rsid w:val="009414E6"/>
    <w:rsid w:val="00971591"/>
    <w:rsid w:val="00974E99"/>
    <w:rsid w:val="0097558D"/>
    <w:rsid w:val="009764FA"/>
    <w:rsid w:val="00980192"/>
    <w:rsid w:val="009B3B25"/>
    <w:rsid w:val="009C79E3"/>
    <w:rsid w:val="009D3879"/>
    <w:rsid w:val="009E16EC"/>
    <w:rsid w:val="009E79A1"/>
    <w:rsid w:val="00A1776A"/>
    <w:rsid w:val="00A51F42"/>
    <w:rsid w:val="00A549B3"/>
    <w:rsid w:val="00A639F7"/>
    <w:rsid w:val="00AA70F6"/>
    <w:rsid w:val="00AA74D6"/>
    <w:rsid w:val="00AB0D6E"/>
    <w:rsid w:val="00AB326D"/>
    <w:rsid w:val="00AB623C"/>
    <w:rsid w:val="00AB73F4"/>
    <w:rsid w:val="00AC33A2"/>
    <w:rsid w:val="00AE7FC4"/>
    <w:rsid w:val="00AF11AF"/>
    <w:rsid w:val="00AF159C"/>
    <w:rsid w:val="00AF2EE3"/>
    <w:rsid w:val="00B02625"/>
    <w:rsid w:val="00B02CC1"/>
    <w:rsid w:val="00B117BD"/>
    <w:rsid w:val="00B25FF1"/>
    <w:rsid w:val="00B31A41"/>
    <w:rsid w:val="00B67422"/>
    <w:rsid w:val="00B82617"/>
    <w:rsid w:val="00B9486E"/>
    <w:rsid w:val="00B97082"/>
    <w:rsid w:val="00BA0733"/>
    <w:rsid w:val="00BB6940"/>
    <w:rsid w:val="00BC1A82"/>
    <w:rsid w:val="00BE0675"/>
    <w:rsid w:val="00C065BD"/>
    <w:rsid w:val="00C1399D"/>
    <w:rsid w:val="00C23906"/>
    <w:rsid w:val="00C81162"/>
    <w:rsid w:val="00C83666"/>
    <w:rsid w:val="00CA2C3D"/>
    <w:rsid w:val="00CB19DB"/>
    <w:rsid w:val="00CC53D4"/>
    <w:rsid w:val="00CD0934"/>
    <w:rsid w:val="00CD36BB"/>
    <w:rsid w:val="00CE2D3B"/>
    <w:rsid w:val="00CE5E46"/>
    <w:rsid w:val="00CF477F"/>
    <w:rsid w:val="00CF4BED"/>
    <w:rsid w:val="00CF569D"/>
    <w:rsid w:val="00CF651D"/>
    <w:rsid w:val="00D25A68"/>
    <w:rsid w:val="00D647B3"/>
    <w:rsid w:val="00D67D51"/>
    <w:rsid w:val="00D70AFE"/>
    <w:rsid w:val="00D74AE1"/>
    <w:rsid w:val="00DC4FD9"/>
    <w:rsid w:val="00DC7E67"/>
    <w:rsid w:val="00DD3CD3"/>
    <w:rsid w:val="00DD6C18"/>
    <w:rsid w:val="00DE7CEF"/>
    <w:rsid w:val="00DF1669"/>
    <w:rsid w:val="00E175A0"/>
    <w:rsid w:val="00E234E9"/>
    <w:rsid w:val="00E24B2E"/>
    <w:rsid w:val="00E270C5"/>
    <w:rsid w:val="00E317B0"/>
    <w:rsid w:val="00E67984"/>
    <w:rsid w:val="00E72A28"/>
    <w:rsid w:val="00E72B8D"/>
    <w:rsid w:val="00E7696F"/>
    <w:rsid w:val="00E81661"/>
    <w:rsid w:val="00E962DD"/>
    <w:rsid w:val="00EB6F3C"/>
    <w:rsid w:val="00EC1590"/>
    <w:rsid w:val="00EC4025"/>
    <w:rsid w:val="00ED2A8D"/>
    <w:rsid w:val="00EE1297"/>
    <w:rsid w:val="00EF1F90"/>
    <w:rsid w:val="00EF404B"/>
    <w:rsid w:val="00F00376"/>
    <w:rsid w:val="00F11A7D"/>
    <w:rsid w:val="00F14214"/>
    <w:rsid w:val="00F157E2"/>
    <w:rsid w:val="00F311E0"/>
    <w:rsid w:val="00F41515"/>
    <w:rsid w:val="00F85EC1"/>
    <w:rsid w:val="00F87E86"/>
    <w:rsid w:val="00F9117F"/>
    <w:rsid w:val="00F923FA"/>
    <w:rsid w:val="00FC1B92"/>
    <w:rsid w:val="00FC7F01"/>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8D43F3E"/>
  <w15:docId w15:val="{CF275048-6A21-403A-B5D4-190156835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Title">
    <w:name w:val="Title"/>
    <w:basedOn w:val="Normal"/>
    <w:link w:val="TitleChar"/>
    <w:uiPriority w:val="99"/>
    <w:qFormat/>
    <w:rsid w:val="00AA74D6"/>
    <w:pPr>
      <w:spacing w:before="120" w:after="240" w:line="240" w:lineRule="auto"/>
      <w:jc w:val="center"/>
      <w:outlineLvl w:val="0"/>
    </w:pPr>
    <w:rPr>
      <w:rFonts w:ascii="Arial" w:eastAsia="Calibri" w:hAnsi="Arial" w:cs="Arial"/>
      <w:b/>
      <w:bCs/>
      <w:kern w:val="28"/>
      <w:sz w:val="32"/>
      <w:szCs w:val="32"/>
      <w:lang w:val="fr-FR" w:eastAsia="fr-FR"/>
    </w:rPr>
  </w:style>
  <w:style w:type="character" w:customStyle="1" w:styleId="TitleChar">
    <w:name w:val="Title Char"/>
    <w:basedOn w:val="DefaultParagraphFont"/>
    <w:link w:val="Title"/>
    <w:uiPriority w:val="99"/>
    <w:rsid w:val="00AA74D6"/>
    <w:rPr>
      <w:rFonts w:ascii="Arial" w:eastAsia="Calibri" w:hAnsi="Arial" w:cs="Arial"/>
      <w:b/>
      <w:bCs/>
      <w:kern w:val="28"/>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microsoft.com/office/2011/relationships/commentsExtended" Target="commentsExtended.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comments" Target="comments.xml"/><Relationship Id="rId25" Type="http://schemas.openxmlformats.org/officeDocument/2006/relationships/header" Target="header8.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8/08/relationships/commentsExtensible" Target="commentsExtensible.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10.xml"/><Relationship Id="rId10" Type="http://schemas.openxmlformats.org/officeDocument/2006/relationships/endnotes" Target="endnotes.xml"/><Relationship Id="rId19" Type="http://schemas.microsoft.com/office/2016/09/relationships/commentsIds" Target="commentsIds.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9.xml"/><Relationship Id="rId30" Type="http://schemas.openxmlformats.org/officeDocument/2006/relationships/header" Target="header12.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jpg"/></Relationships>
</file>

<file path=word/_rels/header8.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531921-0A39-461C-A60E-304491E7017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C027514-0212-4CB2-B5C6-23EE3431C701}">
  <ds:schemaRefs>
    <ds:schemaRef ds:uri="http://schemas.microsoft.com/sharepoint/v3/contenttype/forms"/>
  </ds:schemaRefs>
</ds:datastoreItem>
</file>

<file path=customXml/itemProps3.xml><?xml version="1.0" encoding="utf-8"?>
<ds:datastoreItem xmlns:ds="http://schemas.openxmlformats.org/officeDocument/2006/customXml" ds:itemID="{6AED298F-F242-4000-82DC-DD04AB348884}"/>
</file>

<file path=customXml/itemProps4.xml><?xml version="1.0" encoding="utf-8"?>
<ds:datastoreItem xmlns:ds="http://schemas.openxmlformats.org/officeDocument/2006/customXml" ds:itemID="{F04144CA-8F44-4248-A906-5D467CF73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944</Words>
  <Characters>5384</Characters>
  <Application>Microsoft Office Word</Application>
  <DocSecurity>0</DocSecurity>
  <Lines>44</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vt:lpstr>
      <vt:lpstr>IALA</vt:lpstr>
    </vt:vector>
  </TitlesOfParts>
  <Manager>IALA</Manager>
  <Company>IALA</Company>
  <LinksUpToDate>false</LinksUpToDate>
  <CharactersWithSpaces>6316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Jeon MinSu</cp:lastModifiedBy>
  <cp:revision>14</cp:revision>
  <cp:lastPrinted>2021-09-03T09:07:00Z</cp:lastPrinted>
  <dcterms:created xsi:type="dcterms:W3CDTF">2021-04-15T12:15:00Z</dcterms:created>
  <dcterms:modified xsi:type="dcterms:W3CDTF">2021-09-03T09:22:00Z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